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  <w:gridCol w:w="1843"/>
        <w:gridCol w:w="2683"/>
      </w:tblGrid>
      <w:tr w:rsidR="002E629B" w:rsidRPr="00357909" w14:paraId="44589727" w14:textId="77777777" w:rsidTr="005667A0">
        <w:trPr>
          <w:trHeight w:val="1019"/>
        </w:trPr>
        <w:tc>
          <w:tcPr>
            <w:tcW w:w="9709" w:type="dxa"/>
            <w:tcBorders>
              <w:top w:val="nil"/>
              <w:left w:val="nil"/>
              <w:bottom w:val="nil"/>
              <w:right w:val="nil"/>
            </w:tcBorders>
          </w:tcPr>
          <w:p w14:paraId="7927D95E" w14:textId="77777777" w:rsidR="002E629B" w:rsidRPr="00357909" w:rsidRDefault="00CD51B1" w:rsidP="00E57D79">
            <w:pPr>
              <w:rPr>
                <w:b/>
                <w:u w:val="single"/>
              </w:rPr>
            </w:pPr>
            <w:r>
              <w:rPr>
                <w:b/>
              </w:rPr>
              <w:br w:type="page"/>
              <w:t>Anlage 1</w:t>
            </w:r>
            <w:r w:rsidR="002E629B" w:rsidRPr="00357909">
              <w:rPr>
                <w:b/>
              </w:rPr>
              <w:t xml:space="preserve"> zum Vertrag nach </w:t>
            </w:r>
            <w:r w:rsidR="00083E6E">
              <w:rPr>
                <w:b/>
              </w:rPr>
              <w:t>DE</w:t>
            </w:r>
            <w:r w:rsidR="002E629B" w:rsidRPr="00357909">
              <w:rPr>
                <w:b/>
              </w:rPr>
              <w:t xml:space="preserve">-UZ </w:t>
            </w:r>
            <w:r w:rsidR="00404656">
              <w:rPr>
                <w:b/>
              </w:rPr>
              <w:t>214</w:t>
            </w:r>
          </w:p>
          <w:p w14:paraId="08CAD926" w14:textId="77777777" w:rsidR="002E629B" w:rsidRPr="00357909" w:rsidRDefault="002E629B" w:rsidP="00E57D79">
            <w:pPr>
              <w:rPr>
                <w:b/>
              </w:rPr>
            </w:pPr>
          </w:p>
          <w:p w14:paraId="68F92CCB" w14:textId="77777777" w:rsidR="002E629B" w:rsidRPr="00357909" w:rsidRDefault="002E629B" w:rsidP="004E3B02">
            <w:pPr>
              <w:rPr>
                <w:b/>
                <w:u w:val="single"/>
              </w:rPr>
            </w:pPr>
            <w:r w:rsidRPr="00357909">
              <w:rPr>
                <w:b/>
              </w:rPr>
              <w:t>Umweltzeichen für „</w:t>
            </w:r>
            <w:r w:rsidR="004E3B02">
              <w:rPr>
                <w:b/>
              </w:rPr>
              <w:t>Klimaschonendes Co-Location-Rechenzentrum</w:t>
            </w:r>
            <w:r w:rsidRPr="00357909">
              <w:rPr>
                <w:b/>
              </w:rPr>
              <w:t>“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38451C" w14:textId="77777777" w:rsidR="002E629B" w:rsidRPr="00357909" w:rsidRDefault="002E629B" w:rsidP="00E57D79">
            <w:pPr>
              <w:rPr>
                <w:b/>
              </w:rPr>
            </w:pPr>
          </w:p>
          <w:p w14:paraId="1BC00317" w14:textId="77777777" w:rsidR="002E629B" w:rsidRPr="00357909" w:rsidRDefault="002E629B" w:rsidP="00E57D79">
            <w:pPr>
              <w:rPr>
                <w:b/>
              </w:rPr>
            </w:pPr>
          </w:p>
          <w:p w14:paraId="30433A82" w14:textId="77777777" w:rsidR="002E629B" w:rsidRPr="00357909" w:rsidRDefault="002E629B" w:rsidP="00E57D79">
            <w:pPr>
              <w:rPr>
                <w:b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86D10" w14:textId="77777777" w:rsidR="0050007C" w:rsidRDefault="0050007C" w:rsidP="0050007C">
            <w:pPr>
              <w:jc w:val="center"/>
              <w:rPr>
                <w:b/>
              </w:rPr>
            </w:pPr>
          </w:p>
          <w:p w14:paraId="0FECBE81" w14:textId="77777777" w:rsidR="002E629B" w:rsidRPr="00357909" w:rsidRDefault="002E629B" w:rsidP="0050007C">
            <w:pPr>
              <w:jc w:val="center"/>
              <w:rPr>
                <w:b/>
              </w:rPr>
            </w:pPr>
            <w:r w:rsidRPr="00357909">
              <w:rPr>
                <w:b/>
              </w:rPr>
              <w:t>Bitte benutzen Sie</w:t>
            </w:r>
            <w:r w:rsidR="0050007C">
              <w:rPr>
                <w:b/>
              </w:rPr>
              <w:br/>
            </w:r>
            <w:r w:rsidRPr="00357909">
              <w:rPr>
                <w:b/>
              </w:rPr>
              <w:t xml:space="preserve">diesen </w:t>
            </w:r>
            <w:r w:rsidR="0050007C" w:rsidRPr="00357909">
              <w:rPr>
                <w:b/>
              </w:rPr>
              <w:t>Vordruck!</w:t>
            </w:r>
          </w:p>
          <w:p w14:paraId="08551D7A" w14:textId="77777777" w:rsidR="002E629B" w:rsidRPr="00357909" w:rsidRDefault="002E629B" w:rsidP="0050007C">
            <w:pPr>
              <w:jc w:val="center"/>
              <w:rPr>
                <w:b/>
              </w:rPr>
            </w:pPr>
          </w:p>
        </w:tc>
      </w:tr>
    </w:tbl>
    <w:p w14:paraId="15AB9819" w14:textId="77777777" w:rsidR="002E629B" w:rsidRDefault="002E629B" w:rsidP="002E629B">
      <w:pPr>
        <w:pStyle w:val="Textkrper"/>
        <w:spacing w:line="240" w:lineRule="auto"/>
        <w:jc w:val="both"/>
        <w:rPr>
          <w:sz w:val="22"/>
        </w:rPr>
      </w:pPr>
    </w:p>
    <w:p w14:paraId="72F6C441" w14:textId="77777777" w:rsidR="0097738C" w:rsidRDefault="0097738C" w:rsidP="002E629B">
      <w:pPr>
        <w:pStyle w:val="Textkrper"/>
        <w:spacing w:line="240" w:lineRule="auto"/>
        <w:jc w:val="both"/>
        <w:rPr>
          <w:sz w:val="22"/>
        </w:rPr>
      </w:pPr>
    </w:p>
    <w:p w14:paraId="7FD3F542" w14:textId="77777777" w:rsidR="002A2054" w:rsidRDefault="001D54D8" w:rsidP="002A2054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Antragsteller</w:t>
      </w:r>
      <w:r w:rsidR="002E629B">
        <w:rPr>
          <w:sz w:val="22"/>
        </w:rPr>
        <w:t xml:space="preserve"> (Zeichennehmer):</w:t>
      </w:r>
      <w:r w:rsidR="003234D6">
        <w:rPr>
          <w:sz w:val="22"/>
        </w:rPr>
        <w:t xml:space="preserve">  </w:t>
      </w:r>
      <w:r w:rsidR="002A2054">
        <w:rPr>
          <w:sz w:val="22"/>
        </w:rPr>
        <w:tab/>
      </w:r>
      <w:r w:rsidR="0007395D"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bookmarkStart w:id="0" w:name="Text61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sz w:val="22"/>
        </w:rPr>
        <w:fldChar w:fldCharType="end"/>
      </w:r>
      <w:bookmarkEnd w:id="0"/>
    </w:p>
    <w:p w14:paraId="0174EABA" w14:textId="77777777" w:rsidR="001E2774" w:rsidRDefault="001E2774" w:rsidP="002A2054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14:paraId="7D5D9DE2" w14:textId="77777777" w:rsidR="002E629B" w:rsidRDefault="002A2054" w:rsidP="002A2054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 w:rsidR="00403817">
        <w:rPr>
          <w:sz w:val="22"/>
        </w:rPr>
        <w:tab/>
      </w:r>
      <w:r w:rsidR="001E2774">
        <w:rPr>
          <w:sz w:val="22"/>
        </w:rPr>
        <w:t xml:space="preserve"> </w:t>
      </w:r>
      <w:r w:rsidR="001E2774">
        <w:rPr>
          <w:sz w:val="22"/>
        </w:rPr>
        <w:tab/>
      </w:r>
      <w:r w:rsidR="0007395D">
        <w:rPr>
          <w:sz w:val="22"/>
        </w:rPr>
        <w:fldChar w:fldCharType="begin">
          <w:ffData>
            <w:name w:val="Text62"/>
            <w:enabled/>
            <w:calcOnExit w:val="0"/>
            <w:textInput/>
          </w:ffData>
        </w:fldChar>
      </w:r>
      <w:bookmarkStart w:id="1" w:name="Text62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sz w:val="22"/>
        </w:rPr>
        <w:fldChar w:fldCharType="end"/>
      </w:r>
      <w:bookmarkEnd w:id="1"/>
    </w:p>
    <w:p w14:paraId="0B7EEFC7" w14:textId="77777777" w:rsidR="00D338F3" w:rsidRDefault="00403817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 w:rsidR="0007395D">
        <w:rPr>
          <w:sz w:val="22"/>
        </w:rPr>
        <w:fldChar w:fldCharType="begin">
          <w:ffData>
            <w:name w:val="Text63"/>
            <w:enabled/>
            <w:calcOnExit w:val="0"/>
            <w:textInput/>
          </w:ffData>
        </w:fldChar>
      </w:r>
      <w:bookmarkStart w:id="2" w:name="Text63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07395D">
        <w:rPr>
          <w:sz w:val="22"/>
        </w:rPr>
        <w:fldChar w:fldCharType="end"/>
      </w:r>
      <w:bookmarkEnd w:id="2"/>
    </w:p>
    <w:p w14:paraId="1FC149EF" w14:textId="77777777" w:rsidR="00DE6EFE" w:rsidRDefault="00DE6EFE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</w:p>
    <w:p w14:paraId="553E28D8" w14:textId="77777777" w:rsidR="00F92060" w:rsidRDefault="0070707B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Inverkehrbringer (Zeichenanwender):</w:t>
      </w:r>
      <w:r w:rsidR="001D54D8">
        <w:rPr>
          <w:sz w:val="22"/>
        </w:rPr>
        <w:tab/>
      </w:r>
      <w:r w:rsidR="009D4E6F"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="009D4E6F">
        <w:rPr>
          <w:sz w:val="22"/>
        </w:rPr>
        <w:instrText xml:space="preserve"> FORMTEXT </w:instrText>
      </w:r>
      <w:r w:rsidR="009D4E6F">
        <w:rPr>
          <w:sz w:val="22"/>
        </w:rPr>
      </w:r>
      <w:r w:rsidR="009D4E6F">
        <w:rPr>
          <w:sz w:val="22"/>
        </w:rPr>
        <w:fldChar w:fldCharType="separate"/>
      </w:r>
      <w:r w:rsidR="009D4E6F">
        <w:rPr>
          <w:noProof/>
          <w:sz w:val="22"/>
        </w:rPr>
        <w:t> </w:t>
      </w:r>
      <w:r w:rsidR="009D4E6F">
        <w:rPr>
          <w:noProof/>
          <w:sz w:val="22"/>
        </w:rPr>
        <w:t> </w:t>
      </w:r>
      <w:r w:rsidR="009D4E6F">
        <w:rPr>
          <w:noProof/>
          <w:sz w:val="22"/>
        </w:rPr>
        <w:t> </w:t>
      </w:r>
      <w:r w:rsidR="009D4E6F">
        <w:rPr>
          <w:noProof/>
          <w:sz w:val="22"/>
        </w:rPr>
        <w:t> </w:t>
      </w:r>
      <w:r w:rsidR="009D4E6F">
        <w:rPr>
          <w:noProof/>
          <w:sz w:val="22"/>
        </w:rPr>
        <w:t> </w:t>
      </w:r>
      <w:r w:rsidR="009D4E6F">
        <w:rPr>
          <w:sz w:val="22"/>
        </w:rPr>
        <w:fldChar w:fldCharType="end"/>
      </w:r>
    </w:p>
    <w:p w14:paraId="4CB1CA33" w14:textId="77777777" w:rsidR="001D54D8" w:rsidRDefault="001D54D8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14:paraId="5BA6D74C" w14:textId="77777777" w:rsidR="001D54D8" w:rsidRDefault="001D54D8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14:paraId="2A9E7778" w14:textId="77777777" w:rsidR="001D54D8" w:rsidRDefault="001D54D8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14:paraId="1C5A0FE9" w14:textId="77777777" w:rsidR="000E30E5" w:rsidRDefault="000E30E5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</w:p>
    <w:p w14:paraId="462124E7" w14:textId="77777777" w:rsidR="00F74F3B" w:rsidRDefault="005439D9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</w:pPr>
      <w:r w:rsidRPr="005439D9">
        <w:rPr>
          <w:bCs/>
        </w:rPr>
        <w:t>Marken-/Handelsname</w:t>
      </w:r>
      <w:r w:rsidR="003550E7">
        <w:rPr>
          <w:bCs/>
        </w:rPr>
        <w:t>:</w:t>
      </w:r>
      <w:r w:rsidR="003550E7">
        <w:rPr>
          <w:bCs/>
        </w:rPr>
        <w:tab/>
      </w:r>
      <w:r w:rsidR="003550E7">
        <w:rPr>
          <w:bCs/>
        </w:rPr>
        <w:tab/>
      </w:r>
      <w:r w:rsidR="00CD4171">
        <w:rPr>
          <w:bCs/>
        </w:rPr>
        <w:t xml:space="preserve">  </w:t>
      </w:r>
      <w:r w:rsidR="003550E7">
        <w:fldChar w:fldCharType="begin">
          <w:ffData>
            <w:name w:val="Text66"/>
            <w:enabled/>
            <w:calcOnExit w:val="0"/>
            <w:textInput/>
          </w:ffData>
        </w:fldChar>
      </w:r>
      <w:r w:rsidR="003550E7">
        <w:instrText xml:space="preserve"> FORMTEXT </w:instrText>
      </w:r>
      <w:r w:rsidR="003550E7">
        <w:fldChar w:fldCharType="separate"/>
      </w:r>
      <w:r w:rsidR="003550E7">
        <w:rPr>
          <w:noProof/>
        </w:rPr>
        <w:t> </w:t>
      </w:r>
      <w:r w:rsidR="003550E7">
        <w:rPr>
          <w:noProof/>
        </w:rPr>
        <w:t> </w:t>
      </w:r>
      <w:r w:rsidR="003550E7">
        <w:rPr>
          <w:noProof/>
        </w:rPr>
        <w:t> </w:t>
      </w:r>
      <w:r w:rsidR="003550E7">
        <w:rPr>
          <w:noProof/>
        </w:rPr>
        <w:t> </w:t>
      </w:r>
      <w:r w:rsidR="003550E7">
        <w:rPr>
          <w:noProof/>
        </w:rPr>
        <w:t> </w:t>
      </w:r>
      <w:r w:rsidR="003550E7">
        <w:fldChar w:fldCharType="end"/>
      </w:r>
    </w:p>
    <w:p w14:paraId="009181CC" w14:textId="77777777" w:rsidR="00F74F3B" w:rsidRDefault="005439D9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  <w:r>
        <w:tab/>
      </w:r>
      <w:r>
        <w:tab/>
      </w:r>
      <w:r>
        <w:tab/>
      </w:r>
      <w:r w:rsidR="00F74F3B">
        <w:tab/>
      </w:r>
      <w:r w:rsidR="00F74F3B">
        <w:tab/>
        <w:t xml:space="preserve">  </w:t>
      </w:r>
      <w:r w:rsidR="00F74F3B">
        <w:fldChar w:fldCharType="begin">
          <w:ffData>
            <w:name w:val="Text66"/>
            <w:enabled/>
            <w:calcOnExit w:val="0"/>
            <w:textInput/>
          </w:ffData>
        </w:fldChar>
      </w:r>
      <w:r w:rsidR="00F74F3B">
        <w:instrText xml:space="preserve"> FORMTEXT </w:instrText>
      </w:r>
      <w:r w:rsidR="00F74F3B">
        <w:fldChar w:fldCharType="separate"/>
      </w:r>
      <w:r w:rsidR="00F74F3B">
        <w:rPr>
          <w:noProof/>
        </w:rPr>
        <w:t> </w:t>
      </w:r>
      <w:r w:rsidR="00F74F3B">
        <w:rPr>
          <w:noProof/>
        </w:rPr>
        <w:t> </w:t>
      </w:r>
      <w:r w:rsidR="00F74F3B">
        <w:rPr>
          <w:noProof/>
        </w:rPr>
        <w:t> </w:t>
      </w:r>
      <w:r w:rsidR="00F74F3B">
        <w:rPr>
          <w:noProof/>
        </w:rPr>
        <w:t> </w:t>
      </w:r>
      <w:r w:rsidR="00F74F3B">
        <w:rPr>
          <w:noProof/>
        </w:rPr>
        <w:t> </w:t>
      </w:r>
      <w:r w:rsidR="00F74F3B">
        <w:fldChar w:fldCharType="end"/>
      </w:r>
    </w:p>
    <w:p w14:paraId="692D1459" w14:textId="77777777" w:rsidR="005439D9" w:rsidRDefault="005439D9" w:rsidP="005439D9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  <w:r>
        <w:tab/>
      </w:r>
      <w:r>
        <w:tab/>
      </w:r>
      <w:r>
        <w:tab/>
      </w:r>
      <w:r>
        <w:tab/>
      </w:r>
      <w:r>
        <w:tab/>
        <w:t xml:space="preserve">  </w:t>
      </w:r>
      <w:r>
        <w:fldChar w:fldCharType="begin">
          <w:ffData>
            <w:name w:val="Text6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01727EBE" w14:textId="77777777" w:rsidR="003550E7" w:rsidRDefault="003550E7" w:rsidP="003550E7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</w:p>
    <w:p w14:paraId="2074E6E3" w14:textId="77777777" w:rsidR="005439D9" w:rsidRDefault="005439D9" w:rsidP="005439D9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</w:pPr>
      <w:r>
        <w:rPr>
          <w:bCs/>
        </w:rPr>
        <w:t>Produktbezeichnung</w:t>
      </w:r>
      <w:r w:rsidR="0047351A">
        <w:rPr>
          <w:rStyle w:val="Funotenzeichen"/>
          <w:bCs/>
        </w:rPr>
        <w:footnoteReference w:id="1"/>
      </w:r>
      <w:r>
        <w:rPr>
          <w:bCs/>
        </w:rPr>
        <w:t>:</w:t>
      </w:r>
      <w:r>
        <w:rPr>
          <w:bCs/>
        </w:rPr>
        <w:tab/>
      </w:r>
      <w:r>
        <w:rPr>
          <w:bCs/>
        </w:rPr>
        <w:tab/>
        <w:t xml:space="preserve">  </w:t>
      </w:r>
      <w:r>
        <w:fldChar w:fldCharType="begin">
          <w:ffData>
            <w:name w:val="Text6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3FCA5E38" w14:textId="77777777" w:rsidR="005439D9" w:rsidRDefault="005439D9" w:rsidP="005439D9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  <w:r>
        <w:tab/>
      </w:r>
      <w:r>
        <w:tab/>
      </w:r>
      <w:r>
        <w:tab/>
      </w:r>
      <w:r>
        <w:tab/>
      </w:r>
      <w:r>
        <w:tab/>
        <w:t xml:space="preserve">  </w:t>
      </w:r>
      <w:r>
        <w:fldChar w:fldCharType="begin">
          <w:ffData>
            <w:name w:val="Text6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18D61D2" w14:textId="77777777" w:rsidR="005439D9" w:rsidRDefault="005439D9" w:rsidP="005439D9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  <w:r>
        <w:tab/>
      </w:r>
      <w:r>
        <w:tab/>
      </w:r>
      <w:r>
        <w:tab/>
      </w:r>
      <w:r>
        <w:tab/>
      </w:r>
      <w:r>
        <w:tab/>
        <w:t xml:space="preserve">  </w:t>
      </w:r>
      <w:r>
        <w:fldChar w:fldCharType="begin">
          <w:ffData>
            <w:name w:val="Text6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37EEA4C8" w14:textId="77777777" w:rsidR="005439D9" w:rsidRDefault="005439D9" w:rsidP="005439D9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</w:p>
    <w:p w14:paraId="59347149" w14:textId="77777777" w:rsidR="003550E7" w:rsidRDefault="000F5B74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  <w:r>
        <w:rPr>
          <w:bCs/>
        </w:rPr>
        <w:t>Produktbeschreibung:</w:t>
      </w:r>
      <w:r w:rsidRPr="000F5B74">
        <w:t xml:space="preserve"> </w:t>
      </w:r>
      <w:r>
        <w:tab/>
      </w:r>
      <w:r>
        <w:tab/>
        <w:t xml:space="preserve">  </w:t>
      </w:r>
      <w:r>
        <w:fldChar w:fldCharType="begin">
          <w:ffData>
            <w:name w:val="Text6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4BEAD52F" w14:textId="77777777" w:rsidR="003570B2" w:rsidRDefault="003570B2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  <w:r>
        <w:rPr>
          <w:bCs/>
        </w:rPr>
        <w:br w:type="page"/>
      </w:r>
    </w:p>
    <w:tbl>
      <w:tblPr>
        <w:tblStyle w:val="Tabellenraster"/>
        <w:tblW w:w="14283" w:type="dxa"/>
        <w:tblLayout w:type="fixed"/>
        <w:tblLook w:val="04A0" w:firstRow="1" w:lastRow="0" w:firstColumn="1" w:lastColumn="0" w:noHBand="0" w:noVBand="1"/>
      </w:tblPr>
      <w:tblGrid>
        <w:gridCol w:w="1242"/>
        <w:gridCol w:w="2410"/>
        <w:gridCol w:w="2977"/>
        <w:gridCol w:w="1843"/>
        <w:gridCol w:w="425"/>
        <w:gridCol w:w="3685"/>
        <w:gridCol w:w="1701"/>
        <w:tblGridChange w:id="3">
          <w:tblGrid>
            <w:gridCol w:w="1242"/>
            <w:gridCol w:w="2410"/>
            <w:gridCol w:w="2977"/>
            <w:gridCol w:w="1843"/>
            <w:gridCol w:w="425"/>
            <w:gridCol w:w="3685"/>
            <w:gridCol w:w="1701"/>
          </w:tblGrid>
        </w:tblGridChange>
      </w:tblGrid>
      <w:tr w:rsidR="00C15D1C" w:rsidRPr="009761D8" w14:paraId="61B5F2F5" w14:textId="77777777" w:rsidTr="00F566A2">
        <w:trPr>
          <w:tblHeader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14:paraId="0B0159D9" w14:textId="77777777" w:rsidR="00C15D1C" w:rsidRPr="009761D8" w:rsidRDefault="00C15D1C" w:rsidP="006024AC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 w:rsidRPr="009761D8">
              <w:rPr>
                <w:b/>
              </w:rPr>
              <w:lastRenderedPageBreak/>
              <w:t>Abschnitt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14:paraId="4DE09147" w14:textId="77777777" w:rsidR="00C15D1C" w:rsidRPr="009761D8" w:rsidRDefault="00C15D1C" w:rsidP="006024AC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 w:rsidRPr="009761D8">
              <w:rPr>
                <w:b/>
              </w:rPr>
              <w:t>Kriterium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14:paraId="3B323A84" w14:textId="77777777" w:rsidR="00C15D1C" w:rsidRPr="009761D8" w:rsidRDefault="00C15D1C" w:rsidP="006024AC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 w:rsidRPr="009761D8">
              <w:rPr>
                <w:b/>
              </w:rPr>
              <w:t>Anforderung</w:t>
            </w:r>
          </w:p>
        </w:tc>
        <w:tc>
          <w:tcPr>
            <w:tcW w:w="1843" w:type="dxa"/>
            <w:tcBorders>
              <w:bottom w:val="single" w:sz="4" w:space="0" w:color="auto"/>
              <w:right w:val="nil"/>
            </w:tcBorders>
            <w:shd w:val="clear" w:color="auto" w:fill="DDDDDD"/>
            <w:vAlign w:val="center"/>
          </w:tcPr>
          <w:p w14:paraId="10FBBF1C" w14:textId="77777777" w:rsidR="00C15D1C" w:rsidRPr="009761D8" w:rsidRDefault="00C15D1C" w:rsidP="006024AC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 w:rsidRPr="009761D8">
              <w:rPr>
                <w:b/>
              </w:rPr>
              <w:t xml:space="preserve">Bestätigung </w:t>
            </w:r>
          </w:p>
          <w:p w14:paraId="24DF50E4" w14:textId="77777777" w:rsidR="00C15D1C" w:rsidRPr="009761D8" w:rsidRDefault="00C15D1C" w:rsidP="006024AC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 w:rsidRPr="009761D8">
              <w:rPr>
                <w:b/>
              </w:rPr>
              <w:t>der Einhaltung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shd w:val="clear" w:color="auto" w:fill="DDDDDD"/>
            <w:vAlign w:val="center"/>
          </w:tcPr>
          <w:p w14:paraId="262F0BC1" w14:textId="77777777" w:rsidR="00C15D1C" w:rsidRPr="009761D8" w:rsidRDefault="00C15D1C" w:rsidP="006024AC">
            <w:pPr>
              <w:tabs>
                <w:tab w:val="left" w:pos="7938"/>
              </w:tabs>
              <w:spacing w:before="20" w:after="20"/>
              <w:rPr>
                <w:b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14:paraId="75E2A52E" w14:textId="77777777" w:rsidR="00C15D1C" w:rsidRPr="009761D8" w:rsidRDefault="00C15D1C" w:rsidP="006024AC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 w:rsidRPr="009761D8">
              <w:rPr>
                <w:b/>
              </w:rPr>
              <w:t>Nachweis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14:paraId="12E7CD26" w14:textId="77777777" w:rsidR="00C15D1C" w:rsidRPr="009761D8" w:rsidRDefault="00C15D1C" w:rsidP="006024AC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 w:rsidRPr="009761D8">
              <w:rPr>
                <w:b/>
              </w:rPr>
              <w:t>Beigefügtes Dokument</w:t>
            </w:r>
          </w:p>
        </w:tc>
      </w:tr>
      <w:tr w:rsidR="00C15D1C" w:rsidRPr="009761D8" w14:paraId="1B74601D" w14:textId="77777777" w:rsidTr="00FF4966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14:paraId="1C369E23" w14:textId="77777777" w:rsidR="00C15D1C" w:rsidRPr="009761D8" w:rsidRDefault="00C15D1C" w:rsidP="006024AC">
            <w:pPr>
              <w:tabs>
                <w:tab w:val="left" w:pos="7938"/>
              </w:tabs>
              <w:spacing w:before="20" w:after="20"/>
              <w:rPr>
                <w:b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765D653A" w14:textId="77777777" w:rsidR="00C15D1C" w:rsidRPr="009761D8" w:rsidRDefault="00C15D1C" w:rsidP="006024AC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78014AF8" w14:textId="77777777" w:rsidR="00C15D1C" w:rsidRPr="009761D8" w:rsidRDefault="00C15D1C" w:rsidP="006024AC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64A5F152" w14:textId="77777777" w:rsidR="00C15D1C" w:rsidRPr="009761D8" w:rsidRDefault="00C15D1C" w:rsidP="006024AC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4D27BFEA" w14:textId="77777777" w:rsidR="00C15D1C" w:rsidRPr="009761D8" w:rsidRDefault="00C15D1C" w:rsidP="006024AC">
            <w:pPr>
              <w:tabs>
                <w:tab w:val="left" w:pos="7938"/>
              </w:tabs>
              <w:spacing w:before="20" w:after="20"/>
              <w:jc w:val="center"/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08FA47C8" w14:textId="77777777" w:rsidR="00C15D1C" w:rsidRPr="009761D8" w:rsidRDefault="00C15D1C" w:rsidP="006024AC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4A079FC" w14:textId="77777777" w:rsidR="00C15D1C" w:rsidRPr="009761D8" w:rsidRDefault="00C15D1C" w:rsidP="006024AC">
            <w:pPr>
              <w:tabs>
                <w:tab w:val="left" w:pos="7938"/>
              </w:tabs>
              <w:spacing w:before="20" w:after="20"/>
            </w:pPr>
          </w:p>
        </w:tc>
      </w:tr>
      <w:tr w:rsidR="00894A1D" w:rsidRPr="009761D8" w14:paraId="35589CFE" w14:textId="77777777" w:rsidTr="00FF4966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14:paraId="5A97E86A" w14:textId="77777777" w:rsidR="00894A1D" w:rsidRPr="009761D8" w:rsidRDefault="00806DAE" w:rsidP="006024AC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</w:rPr>
              <w:t>3.1.1.1</w:t>
            </w:r>
            <w:r w:rsidR="00894A1D">
              <w:rPr>
                <w:b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14:paraId="10BC06F9" w14:textId="77777777" w:rsidR="00894A1D" w:rsidRPr="00E9481A" w:rsidRDefault="00806DAE" w:rsidP="006024AC">
            <w:pPr>
              <w:tabs>
                <w:tab w:val="left" w:pos="7938"/>
              </w:tabs>
              <w:spacing w:before="20" w:after="20"/>
            </w:pPr>
            <w:r w:rsidRPr="00E9481A">
              <w:t xml:space="preserve">Power Usage Effectiveness (PUE) 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14:paraId="1864377B" w14:textId="77777777" w:rsidR="00806DAE" w:rsidRPr="00E9481A" w:rsidRDefault="00DA404E" w:rsidP="006024AC">
            <w:pPr>
              <w:tabs>
                <w:tab w:val="left" w:pos="7938"/>
              </w:tabs>
              <w:spacing w:before="20" w:after="20"/>
            </w:pPr>
            <w:r w:rsidRPr="00E9481A">
              <w:t xml:space="preserve">Einhaltung der </w:t>
            </w:r>
            <w:r w:rsidR="00806DAE" w:rsidRPr="00E9481A">
              <w:t xml:space="preserve">Mindestanforderung für Power Usage Effectiveness aus Tabelle 1 </w:t>
            </w:r>
          </w:p>
          <w:p w14:paraId="57B125ED" w14:textId="77777777" w:rsidR="00894A1D" w:rsidRPr="00E9481A" w:rsidRDefault="00894A1D" w:rsidP="00806DAE"/>
          <w:p w14:paraId="4208D06F" w14:textId="77777777" w:rsidR="00DA404E" w:rsidRPr="00E9481A" w:rsidRDefault="00DA404E" w:rsidP="00806DAE"/>
          <w:p w14:paraId="67311C45" w14:textId="77777777" w:rsidR="00806DAE" w:rsidRPr="00E9481A" w:rsidRDefault="00806DAE" w:rsidP="00806DAE"/>
          <w:p w14:paraId="62167D1F" w14:textId="77777777" w:rsidR="00806DAE" w:rsidRPr="00E9481A" w:rsidRDefault="00806DAE" w:rsidP="00806DAE"/>
          <w:p w14:paraId="13CB0A59" w14:textId="77777777" w:rsidR="00806DAE" w:rsidRPr="00E9481A" w:rsidRDefault="00806DAE" w:rsidP="00806DAE"/>
          <w:p w14:paraId="6F58A403" w14:textId="77777777" w:rsidR="00806DAE" w:rsidRPr="00E9481A" w:rsidRDefault="00806DAE" w:rsidP="00806DAE">
            <w:r w:rsidRPr="00E9481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81A">
              <w:instrText xml:space="preserve"> FORMCHECKBOX </w:instrText>
            </w:r>
            <w:r w:rsidR="00121E7D">
              <w:fldChar w:fldCharType="separate"/>
            </w:r>
            <w:r w:rsidRPr="00E9481A">
              <w:fldChar w:fldCharType="end"/>
            </w:r>
            <w:r w:rsidRPr="00E9481A">
              <w:t xml:space="preserve"> Ausnahme 1</w:t>
            </w:r>
          </w:p>
          <w:p w14:paraId="36990352" w14:textId="77777777" w:rsidR="003043D7" w:rsidRPr="00E9481A" w:rsidRDefault="003043D7" w:rsidP="00806DAE"/>
          <w:p w14:paraId="272140ED" w14:textId="77777777" w:rsidR="00806DAE" w:rsidRPr="00E9481A" w:rsidRDefault="00806DAE" w:rsidP="00806DAE"/>
          <w:p w14:paraId="41C4794C" w14:textId="77777777" w:rsidR="00806DAE" w:rsidRPr="00E9481A" w:rsidRDefault="00806DAE" w:rsidP="00806DAE">
            <w:r w:rsidRPr="00E9481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81A">
              <w:instrText xml:space="preserve"> FORMCHECKBOX </w:instrText>
            </w:r>
            <w:r w:rsidR="00121E7D">
              <w:fldChar w:fldCharType="separate"/>
            </w:r>
            <w:r w:rsidRPr="00E9481A">
              <w:fldChar w:fldCharType="end"/>
            </w:r>
            <w:r w:rsidRPr="00E9481A">
              <w:t xml:space="preserve"> Ausnahme 2</w:t>
            </w:r>
          </w:p>
          <w:p w14:paraId="296E311A" w14:textId="77777777" w:rsidR="00806DAE" w:rsidRPr="00E9481A" w:rsidRDefault="00806DAE" w:rsidP="00806DAE"/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14:paraId="035E79C8" w14:textId="77777777" w:rsidR="00894A1D" w:rsidRPr="00E9481A" w:rsidRDefault="00894A1D" w:rsidP="006024AC">
            <w:pPr>
              <w:tabs>
                <w:tab w:val="left" w:pos="7938"/>
              </w:tabs>
              <w:spacing w:before="20" w:after="20"/>
            </w:pPr>
            <w:r w:rsidRPr="00E9481A">
              <w:t>Die Einhaltung der Anforderung wird bestätigt.</w:t>
            </w:r>
          </w:p>
          <w:p w14:paraId="5A729E22" w14:textId="77777777" w:rsidR="00806DAE" w:rsidRPr="00E9481A" w:rsidRDefault="00806DAE" w:rsidP="006024AC">
            <w:pPr>
              <w:tabs>
                <w:tab w:val="left" w:pos="7938"/>
              </w:tabs>
              <w:spacing w:before="20" w:after="20"/>
            </w:pPr>
          </w:p>
          <w:p w14:paraId="7A296C31" w14:textId="77777777" w:rsidR="00806DAE" w:rsidRPr="00E9481A" w:rsidRDefault="00806DAE" w:rsidP="006024AC">
            <w:pPr>
              <w:tabs>
                <w:tab w:val="left" w:pos="7938"/>
              </w:tabs>
              <w:spacing w:before="20" w:after="20"/>
            </w:pPr>
          </w:p>
          <w:p w14:paraId="22289EF2" w14:textId="77777777" w:rsidR="00806DAE" w:rsidRPr="00E9481A" w:rsidRDefault="00806DAE" w:rsidP="006024AC">
            <w:pPr>
              <w:tabs>
                <w:tab w:val="left" w:pos="7938"/>
              </w:tabs>
              <w:spacing w:before="20" w:after="20"/>
            </w:pPr>
          </w:p>
          <w:p w14:paraId="0B66693B" w14:textId="77777777" w:rsidR="00806DAE" w:rsidRPr="00E9481A" w:rsidRDefault="00806DAE" w:rsidP="006024AC">
            <w:pPr>
              <w:tabs>
                <w:tab w:val="left" w:pos="7938"/>
              </w:tabs>
              <w:spacing w:before="20" w:after="20"/>
            </w:pPr>
          </w:p>
          <w:p w14:paraId="72DFC290" w14:textId="77777777" w:rsidR="00806DAE" w:rsidRPr="00E9481A" w:rsidRDefault="00806DAE" w:rsidP="006024AC">
            <w:pPr>
              <w:tabs>
                <w:tab w:val="left" w:pos="7938"/>
              </w:tabs>
              <w:spacing w:before="20" w:after="20"/>
            </w:pPr>
          </w:p>
          <w:p w14:paraId="0D380F1E" w14:textId="77777777" w:rsidR="00806DAE" w:rsidRPr="00E9481A" w:rsidRDefault="00806DAE" w:rsidP="006024AC">
            <w:pPr>
              <w:tabs>
                <w:tab w:val="left" w:pos="7938"/>
              </w:tabs>
              <w:spacing w:before="20" w:after="20"/>
            </w:pPr>
          </w:p>
          <w:p w14:paraId="3AA8AEAA" w14:textId="77777777" w:rsidR="00806DAE" w:rsidRPr="00E9481A" w:rsidRDefault="00806DAE" w:rsidP="006024AC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14:paraId="74419582" w14:textId="77777777" w:rsidR="00894A1D" w:rsidRPr="00E9481A" w:rsidRDefault="00894A1D" w:rsidP="006024AC">
            <w:pPr>
              <w:tabs>
                <w:tab w:val="left" w:pos="7938"/>
              </w:tabs>
              <w:spacing w:before="20" w:after="20"/>
              <w:jc w:val="center"/>
            </w:pPr>
            <w:r w:rsidRPr="00E9481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81A">
              <w:instrText xml:space="preserve"> FORMCHECKBOX </w:instrText>
            </w:r>
            <w:r w:rsidR="00121E7D">
              <w:fldChar w:fldCharType="separate"/>
            </w:r>
            <w:r w:rsidRPr="00E9481A">
              <w:fldChar w:fldCharType="end"/>
            </w: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20FA56DF" w14:textId="77777777" w:rsidR="00121E7D" w:rsidRDefault="00121E7D" w:rsidP="006024AC">
            <w:pPr>
              <w:tabs>
                <w:tab w:val="left" w:pos="7938"/>
              </w:tabs>
              <w:spacing w:before="20" w:after="20"/>
              <w:rPr>
                <w:ins w:id="4" w:author="Buttner, Henrike" w:date="2021-05-18T12:08:00Z"/>
              </w:rPr>
            </w:pPr>
            <w:ins w:id="5" w:author="Buttner, Henrike" w:date="2021-05-18T12:08:00Z">
              <w:r w:rsidRPr="00E9481A">
                <w:t xml:space="preserve">Energieeffizienzbericht </w:t>
              </w:r>
            </w:ins>
          </w:p>
          <w:p w14:paraId="33011D5A" w14:textId="77777777" w:rsidR="00121E7D" w:rsidRDefault="00121E7D" w:rsidP="006024AC">
            <w:pPr>
              <w:tabs>
                <w:tab w:val="left" w:pos="7938"/>
              </w:tabs>
              <w:spacing w:before="20" w:after="20"/>
              <w:rPr>
                <w:ins w:id="6" w:author="Buttner, Henrike" w:date="2021-05-18T12:08:00Z"/>
                <w:lang w:val="en-US"/>
              </w:rPr>
            </w:pPr>
          </w:p>
          <w:p w14:paraId="5B105B59" w14:textId="77777777" w:rsidR="00121E7D" w:rsidRDefault="00121E7D" w:rsidP="006024AC">
            <w:pPr>
              <w:tabs>
                <w:tab w:val="left" w:pos="7938"/>
              </w:tabs>
              <w:spacing w:before="20" w:after="20"/>
              <w:rPr>
                <w:ins w:id="7" w:author="Buttner, Henrike" w:date="2021-05-18T12:08:00Z"/>
                <w:lang w:val="en-US"/>
              </w:rPr>
            </w:pPr>
          </w:p>
          <w:p w14:paraId="13118FB2" w14:textId="4CCFCDA0" w:rsidR="00894A1D" w:rsidRPr="00B170D7" w:rsidRDefault="00806DAE" w:rsidP="006024AC">
            <w:pPr>
              <w:tabs>
                <w:tab w:val="left" w:pos="7938"/>
              </w:tabs>
              <w:spacing w:before="20" w:after="20"/>
              <w:rPr>
                <w:lang w:val="en-US"/>
              </w:rPr>
            </w:pPr>
            <w:r w:rsidRPr="00B170D7">
              <w:rPr>
                <w:lang w:val="en-US"/>
              </w:rPr>
              <w:t xml:space="preserve">Wert der Power Usage Effectiveness (PUE) </w:t>
            </w:r>
            <w:r w:rsidRPr="00E9481A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B170D7">
              <w:rPr>
                <w:lang w:val="en-US"/>
              </w:rPr>
              <w:instrText xml:space="preserve"> FORMTEXT </w:instrText>
            </w:r>
            <w:r w:rsidRPr="00E9481A">
              <w:fldChar w:fldCharType="separate"/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fldChar w:fldCharType="end"/>
            </w:r>
          </w:p>
          <w:p w14:paraId="23C24FB2" w14:textId="77777777" w:rsidR="00894A1D" w:rsidRPr="00B170D7" w:rsidRDefault="00894A1D" w:rsidP="006024AC">
            <w:pPr>
              <w:tabs>
                <w:tab w:val="left" w:pos="7938"/>
              </w:tabs>
              <w:spacing w:before="20" w:after="20"/>
              <w:rPr>
                <w:lang w:val="en-US"/>
              </w:rPr>
            </w:pPr>
          </w:p>
          <w:p w14:paraId="707823B2" w14:textId="77777777" w:rsidR="00894A1D" w:rsidRPr="00E9481A" w:rsidRDefault="00806DAE" w:rsidP="006024AC">
            <w:pPr>
              <w:tabs>
                <w:tab w:val="left" w:pos="7938"/>
              </w:tabs>
              <w:spacing w:before="20" w:after="20"/>
            </w:pPr>
            <w:r w:rsidRPr="00E9481A">
              <w:t xml:space="preserve">Kalenderjahr </w:t>
            </w:r>
            <w:r w:rsidRPr="00E9481A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E9481A">
              <w:instrText xml:space="preserve"> FORMTEXT </w:instrText>
            </w:r>
            <w:r w:rsidRPr="00E9481A">
              <w:fldChar w:fldCharType="separate"/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fldChar w:fldCharType="end"/>
            </w:r>
          </w:p>
          <w:p w14:paraId="4BFE612B" w14:textId="77777777" w:rsidR="00894A1D" w:rsidRPr="00E9481A" w:rsidRDefault="00894A1D" w:rsidP="00806DAE">
            <w:pPr>
              <w:tabs>
                <w:tab w:val="left" w:pos="7938"/>
              </w:tabs>
              <w:spacing w:before="20" w:after="20"/>
            </w:pPr>
          </w:p>
          <w:p w14:paraId="78E2920C" w14:textId="1D8D5893" w:rsidR="00806DAE" w:rsidRPr="00E9481A" w:rsidDel="00121E7D" w:rsidRDefault="00806DAE" w:rsidP="00806DAE">
            <w:pPr>
              <w:tabs>
                <w:tab w:val="left" w:pos="7938"/>
              </w:tabs>
              <w:spacing w:before="20" w:after="20"/>
              <w:rPr>
                <w:del w:id="8" w:author="Buttner, Henrike" w:date="2021-05-18T12:08:00Z"/>
              </w:rPr>
            </w:pPr>
            <w:del w:id="9" w:author="Buttner, Henrike" w:date="2021-05-18T12:08:00Z">
              <w:r w:rsidRPr="00E9481A" w:rsidDel="00121E7D">
                <w:delText xml:space="preserve">Energieeffizienzbericht </w:delText>
              </w:r>
            </w:del>
          </w:p>
          <w:p w14:paraId="2709D7FD" w14:textId="528BC0D0" w:rsidR="00806DAE" w:rsidRPr="00E9481A" w:rsidDel="00121E7D" w:rsidRDefault="00806DAE" w:rsidP="00806DAE">
            <w:pPr>
              <w:tabs>
                <w:tab w:val="left" w:pos="7938"/>
              </w:tabs>
              <w:spacing w:before="20" w:after="20"/>
              <w:rPr>
                <w:del w:id="10" w:author="Buttner, Henrike" w:date="2021-05-18T12:08:00Z"/>
              </w:rPr>
            </w:pPr>
          </w:p>
          <w:p w14:paraId="3FAFC1AD" w14:textId="5670DB5B" w:rsidR="00806DAE" w:rsidRPr="00E9481A" w:rsidDel="00121E7D" w:rsidRDefault="00806DAE" w:rsidP="00806DAE">
            <w:pPr>
              <w:tabs>
                <w:tab w:val="left" w:pos="7938"/>
              </w:tabs>
              <w:spacing w:before="20" w:after="20"/>
              <w:rPr>
                <w:del w:id="11" w:author="Buttner, Henrike" w:date="2021-05-18T12:08:00Z"/>
              </w:rPr>
            </w:pPr>
          </w:p>
          <w:p w14:paraId="54A5EF99" w14:textId="77777777" w:rsidR="00806DAE" w:rsidRPr="00E9481A" w:rsidRDefault="00806DAE" w:rsidP="003043D7">
            <w:pPr>
              <w:tabs>
                <w:tab w:val="left" w:pos="7938"/>
              </w:tabs>
              <w:spacing w:before="20" w:after="20"/>
            </w:pPr>
            <w:r w:rsidRPr="00E9481A">
              <w:t>Vorlage von Planungsdaten nach DIN EN 50600</w:t>
            </w:r>
            <w:r w:rsidR="003043D7" w:rsidRPr="00E9481A">
              <w:t xml:space="preserve"> (Ausnahme 1)</w:t>
            </w:r>
          </w:p>
          <w:p w14:paraId="7CE5B40B" w14:textId="77777777" w:rsidR="003043D7" w:rsidRPr="00E9481A" w:rsidRDefault="003043D7" w:rsidP="003043D7">
            <w:pPr>
              <w:tabs>
                <w:tab w:val="left" w:pos="7938"/>
              </w:tabs>
              <w:spacing w:before="20" w:after="20"/>
              <w:jc w:val="center"/>
            </w:pPr>
          </w:p>
          <w:p w14:paraId="133906AE" w14:textId="77777777" w:rsidR="003043D7" w:rsidRPr="00E9481A" w:rsidRDefault="003043D7" w:rsidP="003043D7">
            <w:pPr>
              <w:tabs>
                <w:tab w:val="left" w:pos="7938"/>
              </w:tabs>
              <w:spacing w:before="20" w:after="20"/>
            </w:pPr>
            <w:r w:rsidRPr="00E9481A">
              <w:t xml:space="preserve">Datums der Inbetriebnahme des Rechenzentrums </w:t>
            </w:r>
            <w:r w:rsidRPr="00E9481A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E9481A">
              <w:instrText xml:space="preserve"> FORMTEXT </w:instrText>
            </w:r>
            <w:r w:rsidRPr="00E9481A">
              <w:fldChar w:fldCharType="separate"/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fldChar w:fldCharType="end"/>
            </w:r>
            <w:r w:rsidRPr="00E9481A">
              <w:t xml:space="preserve"> (Ausnahme 2)</w:t>
            </w:r>
          </w:p>
          <w:p w14:paraId="0DC1FE48" w14:textId="77777777" w:rsidR="00DA404E" w:rsidRPr="00E9481A" w:rsidRDefault="00DA404E" w:rsidP="003043D7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6644C50E" w14:textId="77777777" w:rsidR="006024AC" w:rsidRPr="00E9481A" w:rsidRDefault="006024AC" w:rsidP="006024AC">
            <w:pPr>
              <w:tabs>
                <w:tab w:val="left" w:pos="7938"/>
              </w:tabs>
              <w:spacing w:before="20" w:after="20"/>
            </w:pPr>
            <w:r w:rsidRPr="00E9481A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E9481A">
              <w:instrText xml:space="preserve"> FORMTEXT </w:instrText>
            </w:r>
            <w:r w:rsidRPr="00E9481A">
              <w:fldChar w:fldCharType="separate"/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fldChar w:fldCharType="end"/>
            </w:r>
            <w:r w:rsidRPr="00E9481A">
              <w:br/>
              <w:t>(Anlage 2)</w:t>
            </w:r>
          </w:p>
          <w:p w14:paraId="77488D10" w14:textId="77777777" w:rsidR="00806DAE" w:rsidRPr="00E9481A" w:rsidRDefault="00806DAE" w:rsidP="006024AC">
            <w:pPr>
              <w:tabs>
                <w:tab w:val="left" w:pos="7938"/>
              </w:tabs>
              <w:spacing w:before="20" w:after="20"/>
            </w:pPr>
          </w:p>
        </w:tc>
      </w:tr>
      <w:tr w:rsidR="00894A1D" w:rsidRPr="009761D8" w14:paraId="1CB6FE2E" w14:textId="77777777" w:rsidTr="00FF4966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14:paraId="238B919E" w14:textId="77777777" w:rsidR="00894A1D" w:rsidRPr="009761D8" w:rsidRDefault="003043D7" w:rsidP="006024AC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</w:rPr>
              <w:t>3.1.1.2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3C5E2FF8" w14:textId="77777777" w:rsidR="00894A1D" w:rsidRPr="00E9481A" w:rsidRDefault="003043D7" w:rsidP="006024AC">
            <w:pPr>
              <w:tabs>
                <w:tab w:val="left" w:pos="7938"/>
              </w:tabs>
              <w:spacing w:before="20" w:after="20"/>
            </w:pPr>
            <w:r w:rsidRPr="00E9481A">
              <w:t>Energieeffizienz des Kühlsystems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04630135" w14:textId="77777777" w:rsidR="00DA404E" w:rsidRPr="00E9481A" w:rsidRDefault="00DA404E" w:rsidP="00DA404E">
            <w:pPr>
              <w:tabs>
                <w:tab w:val="left" w:pos="7938"/>
              </w:tabs>
              <w:spacing w:before="20" w:after="20"/>
            </w:pPr>
            <w:r w:rsidRPr="00E9481A">
              <w:t>Einhaltung der Mindestanforderung der JAZ aus Tabelle 3</w:t>
            </w:r>
          </w:p>
          <w:p w14:paraId="65320600" w14:textId="77777777" w:rsidR="003347A9" w:rsidRPr="00E9481A" w:rsidRDefault="003347A9" w:rsidP="003347A9"/>
          <w:p w14:paraId="4B1D0D3C" w14:textId="77777777" w:rsidR="003347A9" w:rsidRPr="00E9481A" w:rsidRDefault="003347A9" w:rsidP="003347A9"/>
          <w:p w14:paraId="34918B78" w14:textId="77777777" w:rsidR="00DA404E" w:rsidRPr="00E9481A" w:rsidRDefault="00DA404E" w:rsidP="003347A9"/>
          <w:p w14:paraId="4EA037CF" w14:textId="77777777" w:rsidR="003347A9" w:rsidRPr="00E9481A" w:rsidRDefault="003347A9" w:rsidP="003347A9">
            <w:r w:rsidRPr="00E9481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81A">
              <w:instrText xml:space="preserve"> FORMCHECKBOX </w:instrText>
            </w:r>
            <w:r w:rsidR="00121E7D">
              <w:fldChar w:fldCharType="separate"/>
            </w:r>
            <w:r w:rsidRPr="00E9481A">
              <w:fldChar w:fldCharType="end"/>
            </w:r>
            <w:r w:rsidRPr="00E9481A">
              <w:t xml:space="preserve"> Ausnahme 1</w:t>
            </w:r>
          </w:p>
          <w:p w14:paraId="7389E965" w14:textId="77777777" w:rsidR="003347A9" w:rsidRPr="00E9481A" w:rsidRDefault="003347A9" w:rsidP="003347A9"/>
          <w:p w14:paraId="0CCBC8CC" w14:textId="77777777" w:rsidR="003347A9" w:rsidRPr="00E9481A" w:rsidRDefault="003347A9" w:rsidP="003347A9"/>
          <w:p w14:paraId="00E2EC64" w14:textId="77777777" w:rsidR="003347A9" w:rsidRPr="00E9481A" w:rsidRDefault="003347A9" w:rsidP="003347A9"/>
          <w:p w14:paraId="1C93673C" w14:textId="77777777" w:rsidR="003347A9" w:rsidRPr="00E9481A" w:rsidRDefault="003347A9" w:rsidP="003347A9">
            <w:r w:rsidRPr="00E9481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81A">
              <w:instrText xml:space="preserve"> FORMCHECKBOX </w:instrText>
            </w:r>
            <w:r w:rsidR="00121E7D">
              <w:fldChar w:fldCharType="separate"/>
            </w:r>
            <w:r w:rsidRPr="00E9481A">
              <w:fldChar w:fldCharType="end"/>
            </w:r>
            <w:r w:rsidRPr="00E9481A">
              <w:t xml:space="preserve"> Ausnahme 2</w:t>
            </w:r>
          </w:p>
          <w:p w14:paraId="5DEC3765" w14:textId="77777777" w:rsidR="00894A1D" w:rsidRPr="00E9481A" w:rsidRDefault="00894A1D" w:rsidP="006024AC">
            <w:pPr>
              <w:tabs>
                <w:tab w:val="left" w:pos="7938"/>
              </w:tabs>
              <w:spacing w:before="20" w:after="20"/>
            </w:pPr>
          </w:p>
          <w:p w14:paraId="4A1617C9" w14:textId="77777777" w:rsidR="003347A9" w:rsidRPr="00E9481A" w:rsidRDefault="003347A9" w:rsidP="003347A9"/>
          <w:p w14:paraId="4C9B665E" w14:textId="77777777" w:rsidR="003347A9" w:rsidRPr="00E9481A" w:rsidRDefault="003347A9" w:rsidP="003347A9"/>
          <w:p w14:paraId="00B2F0A8" w14:textId="77777777" w:rsidR="003347A9" w:rsidRPr="00E9481A" w:rsidRDefault="003347A9" w:rsidP="003347A9">
            <w:r w:rsidRPr="00E9481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81A">
              <w:instrText xml:space="preserve"> FORMCHECKBOX </w:instrText>
            </w:r>
            <w:r w:rsidR="00121E7D">
              <w:fldChar w:fldCharType="separate"/>
            </w:r>
            <w:r w:rsidRPr="00E9481A">
              <w:fldChar w:fldCharType="end"/>
            </w:r>
            <w:r w:rsidRPr="00E9481A">
              <w:t xml:space="preserve"> Ausnahme 3</w:t>
            </w:r>
          </w:p>
          <w:p w14:paraId="6BC6FB9A" w14:textId="77777777" w:rsidR="003347A9" w:rsidRPr="00E9481A" w:rsidRDefault="003347A9" w:rsidP="006024AC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BAF20FB" w14:textId="77777777" w:rsidR="00894A1D" w:rsidRPr="00E9481A" w:rsidRDefault="00894A1D" w:rsidP="006024AC">
            <w:pPr>
              <w:tabs>
                <w:tab w:val="left" w:pos="7938"/>
              </w:tabs>
              <w:spacing w:before="20" w:after="20"/>
            </w:pPr>
            <w:r w:rsidRPr="00E9481A">
              <w:lastRenderedPageBreak/>
              <w:t>Die Einhaltung der Anforderung wird bestätigt.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8912111" w14:textId="77777777" w:rsidR="00894A1D" w:rsidRPr="00E9481A" w:rsidRDefault="00894A1D" w:rsidP="006024AC">
            <w:pPr>
              <w:tabs>
                <w:tab w:val="left" w:pos="7938"/>
              </w:tabs>
              <w:spacing w:before="20" w:after="20"/>
              <w:jc w:val="center"/>
            </w:pPr>
            <w:r w:rsidRPr="00E9481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81A">
              <w:instrText xml:space="preserve"> FORMCHECKBOX </w:instrText>
            </w:r>
            <w:r w:rsidR="00121E7D">
              <w:fldChar w:fldCharType="separate"/>
            </w:r>
            <w:r w:rsidRPr="00E9481A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12AE4186" w14:textId="77777777" w:rsidR="00DA404E" w:rsidRPr="00E9481A" w:rsidRDefault="00DA404E" w:rsidP="00DA404E">
            <w:pPr>
              <w:tabs>
                <w:tab w:val="left" w:pos="7938"/>
              </w:tabs>
              <w:spacing w:before="20" w:after="20"/>
            </w:pPr>
            <w:r w:rsidRPr="00E9481A">
              <w:t xml:space="preserve">Energieeffizienzbericht </w:t>
            </w:r>
          </w:p>
          <w:p w14:paraId="42147BEF" w14:textId="77777777" w:rsidR="003347A9" w:rsidRPr="00E9481A" w:rsidRDefault="003347A9" w:rsidP="003347A9">
            <w:pPr>
              <w:tabs>
                <w:tab w:val="left" w:pos="7938"/>
              </w:tabs>
              <w:spacing w:before="20" w:after="20"/>
            </w:pPr>
          </w:p>
          <w:p w14:paraId="26E359E4" w14:textId="77777777" w:rsidR="003347A9" w:rsidRPr="00E9481A" w:rsidRDefault="003347A9" w:rsidP="003347A9">
            <w:pPr>
              <w:tabs>
                <w:tab w:val="left" w:pos="7938"/>
              </w:tabs>
              <w:spacing w:before="20" w:after="20"/>
            </w:pPr>
          </w:p>
          <w:p w14:paraId="7AFC400A" w14:textId="77777777" w:rsidR="003347A9" w:rsidRPr="00E9481A" w:rsidRDefault="003347A9" w:rsidP="003347A9">
            <w:pPr>
              <w:tabs>
                <w:tab w:val="left" w:pos="7938"/>
              </w:tabs>
              <w:spacing w:before="20" w:after="20"/>
            </w:pPr>
          </w:p>
          <w:p w14:paraId="3A31B306" w14:textId="77777777" w:rsidR="003347A9" w:rsidRPr="00E9481A" w:rsidRDefault="003347A9" w:rsidP="003347A9">
            <w:pPr>
              <w:tabs>
                <w:tab w:val="left" w:pos="7938"/>
              </w:tabs>
              <w:spacing w:before="20" w:after="20"/>
            </w:pPr>
          </w:p>
          <w:p w14:paraId="1FADBC88" w14:textId="77777777" w:rsidR="003347A9" w:rsidRPr="00E9481A" w:rsidRDefault="003347A9" w:rsidP="003347A9">
            <w:pPr>
              <w:tabs>
                <w:tab w:val="left" w:pos="7938"/>
              </w:tabs>
              <w:spacing w:before="20" w:after="20"/>
            </w:pPr>
            <w:r w:rsidRPr="00E9481A">
              <w:t>Vorlage von Planungsdaten oder eines Messprotokolls des Lasttests (Ausnahme 1)</w:t>
            </w:r>
          </w:p>
          <w:p w14:paraId="67266E98" w14:textId="77777777" w:rsidR="003347A9" w:rsidRPr="00E9481A" w:rsidRDefault="003347A9" w:rsidP="003347A9">
            <w:pPr>
              <w:tabs>
                <w:tab w:val="left" w:pos="7938"/>
              </w:tabs>
              <w:spacing w:before="20" w:after="20"/>
            </w:pPr>
          </w:p>
          <w:p w14:paraId="486D981B" w14:textId="77777777" w:rsidR="003347A9" w:rsidRPr="00E9481A" w:rsidRDefault="003347A9" w:rsidP="003347A9">
            <w:pPr>
              <w:tabs>
                <w:tab w:val="left" w:pos="7938"/>
              </w:tabs>
              <w:spacing w:before="20" w:after="20"/>
            </w:pPr>
            <w:r w:rsidRPr="00E9481A">
              <w:t>Berechnung der spezifischen Treibhausgasemissionen (FSKM)</w:t>
            </w:r>
          </w:p>
          <w:p w14:paraId="2F712A50" w14:textId="77777777" w:rsidR="003347A9" w:rsidRPr="00E9481A" w:rsidRDefault="003347A9" w:rsidP="003347A9">
            <w:pPr>
              <w:tabs>
                <w:tab w:val="left" w:pos="7938"/>
              </w:tabs>
              <w:spacing w:before="20" w:after="20"/>
            </w:pPr>
            <w:r w:rsidRPr="00E9481A">
              <w:t>(Ausnahme 2)</w:t>
            </w:r>
          </w:p>
          <w:p w14:paraId="2371051F" w14:textId="77777777" w:rsidR="003347A9" w:rsidRPr="00E9481A" w:rsidRDefault="003347A9" w:rsidP="003347A9">
            <w:pPr>
              <w:tabs>
                <w:tab w:val="left" w:pos="7938"/>
              </w:tabs>
              <w:spacing w:before="20" w:after="20"/>
            </w:pPr>
          </w:p>
          <w:p w14:paraId="41DE49BB" w14:textId="77777777" w:rsidR="00415810" w:rsidRDefault="00415810" w:rsidP="003347A9">
            <w:pPr>
              <w:tabs>
                <w:tab w:val="left" w:pos="7938"/>
              </w:tabs>
              <w:spacing w:before="20" w:after="20"/>
            </w:pPr>
          </w:p>
          <w:p w14:paraId="07BF721D" w14:textId="77777777" w:rsidR="003347A9" w:rsidRPr="00E9481A" w:rsidRDefault="003347A9" w:rsidP="003347A9">
            <w:pPr>
              <w:tabs>
                <w:tab w:val="left" w:pos="7938"/>
              </w:tabs>
              <w:spacing w:before="20" w:after="20"/>
            </w:pPr>
            <w:r w:rsidRPr="00E9481A">
              <w:t>Bestätigung der Plausibilität der Berechnung (Ausnahme 3)</w:t>
            </w:r>
          </w:p>
          <w:p w14:paraId="56897A95" w14:textId="77777777" w:rsidR="003347A9" w:rsidRPr="00E9481A" w:rsidRDefault="003347A9" w:rsidP="003347A9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3307ADF" w14:textId="77777777" w:rsidR="003347A9" w:rsidRPr="00E9481A" w:rsidRDefault="003347A9" w:rsidP="003347A9">
            <w:pPr>
              <w:tabs>
                <w:tab w:val="left" w:pos="7938"/>
              </w:tabs>
              <w:spacing w:before="20" w:after="20"/>
            </w:pPr>
            <w:r w:rsidRPr="00E9481A">
              <w:lastRenderedPageBreak/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E9481A">
              <w:instrText xml:space="preserve"> FORMTEXT </w:instrText>
            </w:r>
            <w:r w:rsidRPr="00E9481A">
              <w:fldChar w:fldCharType="separate"/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fldChar w:fldCharType="end"/>
            </w:r>
            <w:r w:rsidRPr="00E9481A">
              <w:br/>
              <w:t>(Anlage 2)</w:t>
            </w:r>
          </w:p>
          <w:p w14:paraId="25E6A790" w14:textId="77777777" w:rsidR="00894A1D" w:rsidRPr="00E9481A" w:rsidRDefault="00894A1D" w:rsidP="006024AC">
            <w:pPr>
              <w:tabs>
                <w:tab w:val="left" w:pos="7938"/>
              </w:tabs>
              <w:spacing w:before="20" w:after="20"/>
            </w:pPr>
          </w:p>
        </w:tc>
      </w:tr>
      <w:tr w:rsidR="00894A1D" w:rsidRPr="009761D8" w14:paraId="683D9261" w14:textId="77777777" w:rsidTr="005A0755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14:paraId="3341ED66" w14:textId="77777777" w:rsidR="00894A1D" w:rsidRPr="009761D8" w:rsidRDefault="00894A1D" w:rsidP="00DA404E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 w:rsidRPr="009761D8">
              <w:rPr>
                <w:b/>
              </w:rPr>
              <w:t>3.1.</w:t>
            </w:r>
            <w:r w:rsidR="00DA404E">
              <w:rPr>
                <w:b/>
              </w:rPr>
              <w:t>1.3</w:t>
            </w:r>
            <w:r w:rsidRPr="009761D8">
              <w:rPr>
                <w:b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033D2EDC" w14:textId="77777777" w:rsidR="00894A1D" w:rsidRPr="00E9481A" w:rsidRDefault="00DA404E" w:rsidP="00F566A2">
            <w:r w:rsidRPr="00E9481A">
              <w:t>Kältemittel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5D3B685D" w14:textId="77777777" w:rsidR="00DA404E" w:rsidRPr="00E9481A" w:rsidRDefault="00DA404E" w:rsidP="00DA404E">
            <w:pPr>
              <w:tabs>
                <w:tab w:val="left" w:pos="7938"/>
              </w:tabs>
              <w:spacing w:before="20" w:after="20"/>
            </w:pPr>
            <w:r w:rsidRPr="00E9481A">
              <w:t xml:space="preserve">Verwendung von halogenfreiem Kältemittel </w:t>
            </w:r>
            <w:del w:id="12" w:author="Buttner, Henrike" w:date="2021-05-18T12:06:00Z">
              <w:r w:rsidRPr="00E9481A" w:rsidDel="00121E7D">
                <w:delText xml:space="preserve"> </w:delText>
              </w:r>
            </w:del>
            <w:r w:rsidRPr="00E9481A">
              <w:t xml:space="preserve">ab 01.01.2013 </w:t>
            </w:r>
          </w:p>
          <w:p w14:paraId="4B1FABB4" w14:textId="77777777" w:rsidR="00DA404E" w:rsidRPr="00E9481A" w:rsidRDefault="00DA404E" w:rsidP="00DA404E">
            <w:pPr>
              <w:tabs>
                <w:tab w:val="left" w:pos="7938"/>
              </w:tabs>
              <w:spacing w:before="20" w:after="20"/>
            </w:pPr>
          </w:p>
          <w:p w14:paraId="190AE2CC" w14:textId="77777777" w:rsidR="00894A1D" w:rsidRPr="00E9481A" w:rsidRDefault="00DA404E" w:rsidP="00DA404E">
            <w:pPr>
              <w:tabs>
                <w:tab w:val="left" w:pos="7938"/>
              </w:tabs>
              <w:spacing w:before="20" w:after="20"/>
            </w:pPr>
            <w:r w:rsidRPr="00E9481A">
              <w:t>Verwendung von chlorfreiem Kältemittel</w:t>
            </w:r>
            <w:del w:id="13" w:author="Buttner, Henrike" w:date="2021-05-18T12:06:00Z">
              <w:r w:rsidRPr="00E9481A" w:rsidDel="00121E7D">
                <w:delText xml:space="preserve"> </w:delText>
              </w:r>
            </w:del>
            <w:r w:rsidRPr="00E9481A">
              <w:t xml:space="preserve"> vor 01.01.2013</w:t>
            </w:r>
          </w:p>
          <w:p w14:paraId="51AB6DBF" w14:textId="77777777" w:rsidR="00DA404E" w:rsidRPr="00E9481A" w:rsidRDefault="00DA404E" w:rsidP="00DA404E">
            <w:pPr>
              <w:tabs>
                <w:tab w:val="left" w:pos="7938"/>
              </w:tabs>
              <w:spacing w:before="20" w:after="20"/>
            </w:pPr>
          </w:p>
          <w:p w14:paraId="389E16B9" w14:textId="77777777" w:rsidR="00DA404E" w:rsidRPr="00E9481A" w:rsidRDefault="00DA404E" w:rsidP="00DA404E">
            <w:r w:rsidRPr="00E9481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81A">
              <w:instrText xml:space="preserve"> FORMCHECKBOX </w:instrText>
            </w:r>
            <w:r w:rsidR="00121E7D">
              <w:fldChar w:fldCharType="separate"/>
            </w:r>
            <w:r w:rsidRPr="00E9481A">
              <w:fldChar w:fldCharType="end"/>
            </w:r>
            <w:r w:rsidRPr="00E9481A">
              <w:t xml:space="preserve"> Ausnahme </w:t>
            </w:r>
          </w:p>
          <w:p w14:paraId="23DA84FC" w14:textId="77777777" w:rsidR="00DA404E" w:rsidRPr="00E9481A" w:rsidRDefault="00DA404E" w:rsidP="00DA404E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12C7FDB" w14:textId="77777777" w:rsidR="00894A1D" w:rsidRPr="00E9481A" w:rsidRDefault="00894A1D" w:rsidP="006024AC">
            <w:pPr>
              <w:tabs>
                <w:tab w:val="left" w:pos="7938"/>
              </w:tabs>
              <w:spacing w:before="20" w:after="20"/>
            </w:pPr>
            <w:r w:rsidRPr="00E9481A">
              <w:t>Die Einhaltung der Anforderung wird bestätigt.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331B2E5" w14:textId="77777777" w:rsidR="00894A1D" w:rsidRPr="00E9481A" w:rsidRDefault="00894A1D" w:rsidP="006024AC">
            <w:pPr>
              <w:tabs>
                <w:tab w:val="left" w:pos="7938"/>
              </w:tabs>
              <w:spacing w:before="20" w:after="20"/>
              <w:jc w:val="center"/>
            </w:pPr>
            <w:r w:rsidRPr="00E9481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81A">
              <w:instrText xml:space="preserve"> FORMCHECKBOX </w:instrText>
            </w:r>
            <w:r w:rsidR="00121E7D">
              <w:fldChar w:fldCharType="separate"/>
            </w:r>
            <w:r w:rsidRPr="00E9481A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54A90030" w14:textId="77777777" w:rsidR="00DA404E" w:rsidRPr="00E9481A" w:rsidRDefault="00DA404E" w:rsidP="00DA404E">
            <w:pPr>
              <w:tabs>
                <w:tab w:val="left" w:pos="7938"/>
              </w:tabs>
              <w:spacing w:before="20" w:after="20"/>
            </w:pPr>
            <w:r w:rsidRPr="00E9481A">
              <w:t xml:space="preserve">Energieeffizienzbericht </w:t>
            </w:r>
          </w:p>
          <w:p w14:paraId="72791B29" w14:textId="77777777" w:rsidR="00DA404E" w:rsidRPr="00E9481A" w:rsidRDefault="00DA404E" w:rsidP="00DA404E">
            <w:pPr>
              <w:tabs>
                <w:tab w:val="left" w:pos="7938"/>
              </w:tabs>
              <w:spacing w:before="20" w:after="20"/>
            </w:pPr>
          </w:p>
          <w:p w14:paraId="2B13D90D" w14:textId="77777777" w:rsidR="00894A1D" w:rsidRPr="00E9481A" w:rsidRDefault="00DA404E" w:rsidP="00F566A2">
            <w:pPr>
              <w:tabs>
                <w:tab w:val="left" w:pos="7938"/>
              </w:tabs>
              <w:spacing w:before="20" w:after="20"/>
            </w:pPr>
            <w:r w:rsidRPr="00E9481A">
              <w:t xml:space="preserve">eingesetzten Kältemittel </w:t>
            </w:r>
            <w:r w:rsidRPr="00E9481A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E9481A">
              <w:instrText xml:space="preserve"> FORMTEXT </w:instrText>
            </w:r>
            <w:r w:rsidRPr="00E9481A">
              <w:fldChar w:fldCharType="separate"/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fldChar w:fldCharType="end"/>
            </w:r>
          </w:p>
          <w:p w14:paraId="337A8397" w14:textId="77777777" w:rsidR="00DA404E" w:rsidRPr="00E9481A" w:rsidRDefault="00DA404E" w:rsidP="00F566A2">
            <w:pPr>
              <w:tabs>
                <w:tab w:val="left" w:pos="7938"/>
              </w:tabs>
              <w:spacing w:before="20" w:after="20"/>
            </w:pPr>
          </w:p>
          <w:p w14:paraId="7E1716B6" w14:textId="77777777" w:rsidR="00DA404E" w:rsidRPr="00E9481A" w:rsidRDefault="00DA404E" w:rsidP="00F566A2">
            <w:pPr>
              <w:tabs>
                <w:tab w:val="left" w:pos="7938"/>
              </w:tabs>
              <w:spacing w:before="20" w:after="20"/>
            </w:pPr>
            <w:r w:rsidRPr="00E9481A">
              <w:t xml:space="preserve">Kältemittelfüllmenge </w:t>
            </w:r>
            <w:r w:rsidRPr="00E9481A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E9481A">
              <w:instrText xml:space="preserve"> FORMTEXT </w:instrText>
            </w:r>
            <w:r w:rsidRPr="00E9481A">
              <w:fldChar w:fldCharType="separate"/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6CF42AC" w14:textId="77777777" w:rsidR="00894A1D" w:rsidRPr="00E9481A" w:rsidRDefault="00894A1D" w:rsidP="00F566A2">
            <w:pPr>
              <w:tabs>
                <w:tab w:val="left" w:pos="7938"/>
              </w:tabs>
              <w:spacing w:before="20" w:after="20"/>
            </w:pPr>
            <w:r w:rsidRPr="00E9481A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E9481A">
              <w:instrText xml:space="preserve"> FORMTEXT </w:instrText>
            </w:r>
            <w:r w:rsidRPr="00E9481A">
              <w:fldChar w:fldCharType="separate"/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fldChar w:fldCharType="end"/>
            </w:r>
            <w:r w:rsidRPr="00E9481A">
              <w:br/>
              <w:t>(Anlage 2)</w:t>
            </w:r>
          </w:p>
        </w:tc>
      </w:tr>
      <w:tr w:rsidR="00894A1D" w:rsidRPr="009761D8" w14:paraId="48D95B17" w14:textId="77777777" w:rsidTr="005A0755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14:paraId="1D258189" w14:textId="77777777" w:rsidR="00894A1D" w:rsidRPr="009761D8" w:rsidRDefault="00894A1D" w:rsidP="00DA404E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 w:rsidRPr="009761D8">
              <w:rPr>
                <w:b/>
              </w:rPr>
              <w:t>3.1.</w:t>
            </w:r>
            <w:r w:rsidR="00DA404E">
              <w:rPr>
                <w:b/>
              </w:rPr>
              <w:t>1.4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42E726A2" w14:textId="77777777" w:rsidR="00894A1D" w:rsidRPr="009761D8" w:rsidRDefault="00DA404E" w:rsidP="006024AC">
            <w:pPr>
              <w:tabs>
                <w:tab w:val="left" w:pos="7938"/>
              </w:tabs>
              <w:spacing w:before="20" w:after="20"/>
            </w:pPr>
            <w:r>
              <w:t>Elektrische Energie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38C1E1BB" w14:textId="77777777" w:rsidR="00894A1D" w:rsidRPr="00E9481A" w:rsidRDefault="00E9481A" w:rsidP="006024AC">
            <w:pPr>
              <w:tabs>
                <w:tab w:val="left" w:pos="7938"/>
              </w:tabs>
              <w:spacing w:before="20" w:after="20"/>
            </w:pPr>
            <w:r w:rsidRPr="00E9481A">
              <w:t>Der Strombedarf wird zu 100% aus erneuerbaren Energien oder aus dezentralen Kraft-Wärme-Kopplungsanlagen bezogen</w:t>
            </w:r>
          </w:p>
          <w:p w14:paraId="00FD845A" w14:textId="77777777" w:rsidR="00E9481A" w:rsidRPr="009761D8" w:rsidRDefault="00E9481A" w:rsidP="006024AC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8CB13C4" w14:textId="77777777" w:rsidR="00894A1D" w:rsidRPr="009761D8" w:rsidRDefault="00894A1D" w:rsidP="006024AC">
            <w:pPr>
              <w:tabs>
                <w:tab w:val="left" w:pos="7938"/>
              </w:tabs>
              <w:spacing w:before="20" w:after="20"/>
            </w:pPr>
            <w:r w:rsidRPr="009761D8">
              <w:t>Die Einhaltung der Anforderung wird bestätigt.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1C1F9FB" w14:textId="77777777" w:rsidR="00894A1D" w:rsidRPr="009761D8" w:rsidRDefault="00894A1D" w:rsidP="006024AC">
            <w:pPr>
              <w:tabs>
                <w:tab w:val="left" w:pos="7938"/>
              </w:tabs>
              <w:spacing w:before="20" w:after="20"/>
              <w:jc w:val="center"/>
            </w:pPr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 w:rsidR="00121E7D">
              <w:fldChar w:fldCharType="separate"/>
            </w:r>
            <w:r w:rsidRPr="009761D8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499FE4DE" w14:textId="77777777" w:rsidR="00894A1D" w:rsidRPr="009761D8" w:rsidRDefault="00E9481A" w:rsidP="00E9481A">
            <w:r w:rsidRPr="00E9481A">
              <w:t xml:space="preserve">Stromkennzeichnung nach §42 Energiewirtschaftsgesetz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61BF02B" w14:textId="39FDD3A5" w:rsidR="00894A1D" w:rsidRPr="009761D8" w:rsidRDefault="00894A1D" w:rsidP="00E9481A">
            <w:pPr>
              <w:tabs>
                <w:tab w:val="left" w:pos="7938"/>
              </w:tabs>
              <w:spacing w:before="20" w:after="20"/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 w:rsidRPr="009761D8">
              <w:t> </w:t>
            </w:r>
            <w:r w:rsidRPr="009761D8">
              <w:t> </w:t>
            </w:r>
            <w:r w:rsidRPr="009761D8">
              <w:t> </w:t>
            </w:r>
            <w:r w:rsidRPr="009761D8">
              <w:t> </w:t>
            </w:r>
            <w:r w:rsidRPr="009761D8">
              <w:t> </w:t>
            </w:r>
            <w:r w:rsidRPr="009761D8">
              <w:fldChar w:fldCharType="end"/>
            </w:r>
            <w:r w:rsidRPr="009761D8">
              <w:br/>
              <w:t xml:space="preserve">(Anlage </w:t>
            </w:r>
            <w:r w:rsidR="00894A3E">
              <w:t>5</w:t>
            </w:r>
            <w:r w:rsidRPr="009761D8">
              <w:t>)</w:t>
            </w:r>
          </w:p>
        </w:tc>
      </w:tr>
      <w:tr w:rsidR="00894A1D" w:rsidRPr="009761D8" w14:paraId="3DABF36B" w14:textId="77777777" w:rsidTr="005A0755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14:paraId="55886768" w14:textId="77777777" w:rsidR="00894A1D" w:rsidRPr="009761D8" w:rsidRDefault="00894A1D" w:rsidP="00E9481A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 w:rsidRPr="009761D8">
              <w:rPr>
                <w:b/>
              </w:rPr>
              <w:t>3.1.</w:t>
            </w:r>
            <w:r w:rsidR="00E9481A">
              <w:rPr>
                <w:b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6CF3E9C1" w14:textId="77777777" w:rsidR="00894A1D" w:rsidRPr="009761D8" w:rsidRDefault="00E9481A" w:rsidP="006024AC">
            <w:pPr>
              <w:tabs>
                <w:tab w:val="left" w:pos="7938"/>
              </w:tabs>
              <w:spacing w:before="20" w:after="20"/>
            </w:pPr>
            <w:r>
              <w:t>Flächeneffizienz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645B7D4F" w14:textId="77777777" w:rsidR="00894A1D" w:rsidRPr="009761D8" w:rsidRDefault="00E9481A" w:rsidP="00E9481A">
            <w:pPr>
              <w:tabs>
                <w:tab w:val="left" w:pos="7938"/>
              </w:tabs>
              <w:spacing w:before="20" w:after="20"/>
            </w:pPr>
            <w:r w:rsidRPr="00E9481A">
              <w:t>Das Rechenzentrum weist eine möglichst hohe Flächeneffizienz auf.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4E324A1" w14:textId="77777777" w:rsidR="00894A1D" w:rsidRPr="009761D8" w:rsidRDefault="00894A1D" w:rsidP="006024AC">
            <w:pPr>
              <w:tabs>
                <w:tab w:val="left" w:pos="7938"/>
              </w:tabs>
              <w:spacing w:before="20" w:after="20"/>
            </w:pPr>
            <w:r w:rsidRPr="009761D8">
              <w:t>Die Einhaltung der Anforderung wird bestätigt.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90101AA" w14:textId="77777777" w:rsidR="00894A1D" w:rsidRPr="009761D8" w:rsidRDefault="00894A1D" w:rsidP="006024AC">
            <w:pPr>
              <w:tabs>
                <w:tab w:val="left" w:pos="7938"/>
              </w:tabs>
              <w:spacing w:before="20" w:after="20"/>
              <w:jc w:val="center"/>
            </w:pPr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 w:rsidR="00121E7D">
              <w:fldChar w:fldCharType="separate"/>
            </w:r>
            <w:r w:rsidRPr="009761D8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06DEA681" w14:textId="77777777" w:rsidR="00121E7D" w:rsidRPr="00121E7D" w:rsidRDefault="00121E7D" w:rsidP="00E9481A">
            <w:pPr>
              <w:pStyle w:val="Default"/>
              <w:rPr>
                <w:ins w:id="14" w:author="Buttner, Henrike" w:date="2021-05-18T12:09:00Z"/>
                <w:rFonts w:ascii="Arial" w:hAnsi="Arial" w:cs="Arial"/>
                <w:color w:val="auto"/>
                <w:sz w:val="22"/>
                <w:szCs w:val="22"/>
                <w:rPrChange w:id="15" w:author="Buttner, Henrike" w:date="2021-05-18T12:09:00Z">
                  <w:rPr>
                    <w:ins w:id="16" w:author="Buttner, Henrike" w:date="2021-05-18T12:09:00Z"/>
                  </w:rPr>
                </w:rPrChange>
              </w:rPr>
            </w:pPr>
            <w:ins w:id="17" w:author="Buttner, Henrike" w:date="2021-05-18T12:08:00Z">
              <w:r w:rsidRPr="00121E7D">
                <w:rPr>
                  <w:rFonts w:ascii="Arial" w:hAnsi="Arial" w:cs="Arial"/>
                  <w:color w:val="auto"/>
                  <w:sz w:val="22"/>
                  <w:szCs w:val="22"/>
                  <w:rPrChange w:id="18" w:author="Buttner, Henrike" w:date="2021-05-18T12:09:00Z">
                    <w:rPr/>
                  </w:rPrChange>
                </w:rPr>
                <w:t xml:space="preserve">Energieeffizienzbericht </w:t>
              </w:r>
            </w:ins>
          </w:p>
          <w:p w14:paraId="56119BDD" w14:textId="77777777" w:rsidR="00121E7D" w:rsidRDefault="00121E7D" w:rsidP="00E9481A">
            <w:pPr>
              <w:pStyle w:val="Default"/>
              <w:rPr>
                <w:ins w:id="19" w:author="Buttner, Henrike" w:date="2021-05-18T12:09:00Z"/>
                <w:rFonts w:ascii="Arial" w:hAnsi="Arial" w:cs="Arial"/>
                <w:color w:val="auto"/>
                <w:sz w:val="22"/>
                <w:szCs w:val="22"/>
              </w:rPr>
            </w:pPr>
          </w:p>
          <w:p w14:paraId="76A9B40A" w14:textId="26A654D8" w:rsidR="00E9481A" w:rsidRPr="00E9481A" w:rsidRDefault="00E9481A" w:rsidP="00E9481A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9481A">
              <w:rPr>
                <w:rFonts w:ascii="Arial" w:hAnsi="Arial" w:cs="Arial"/>
                <w:color w:val="auto"/>
                <w:sz w:val="22"/>
                <w:szCs w:val="22"/>
              </w:rPr>
              <w:t xml:space="preserve">IT-Nennleistung pro Quadratmeter Bruttogrundfläche [kWel/m²BGF] </w:t>
            </w:r>
            <w:r w:rsidRPr="00E9481A">
              <w:rPr>
                <w:rFonts w:ascii="Arial" w:hAnsi="Arial" w:cs="Arial"/>
                <w:color w:val="auto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E9481A">
              <w:rPr>
                <w:rFonts w:ascii="Arial" w:hAnsi="Arial" w:cs="Arial"/>
                <w:color w:val="auto"/>
                <w:sz w:val="22"/>
                <w:szCs w:val="22"/>
              </w:rPr>
              <w:instrText xml:space="preserve"> FORMTEXT </w:instrText>
            </w:r>
            <w:r w:rsidRPr="00E9481A">
              <w:rPr>
                <w:rFonts w:ascii="Arial" w:hAnsi="Arial" w:cs="Arial"/>
                <w:color w:val="auto"/>
                <w:sz w:val="22"/>
                <w:szCs w:val="22"/>
              </w:rPr>
            </w:r>
            <w:r w:rsidRPr="00E9481A">
              <w:rPr>
                <w:rFonts w:ascii="Arial" w:hAnsi="Arial" w:cs="Arial"/>
                <w:color w:val="auto"/>
                <w:sz w:val="22"/>
                <w:szCs w:val="22"/>
              </w:rPr>
              <w:fldChar w:fldCharType="separate"/>
            </w:r>
            <w:r w:rsidRPr="00E9481A">
              <w:rPr>
                <w:rFonts w:ascii="Arial" w:hAnsi="Arial" w:cs="Arial"/>
                <w:color w:val="auto"/>
                <w:sz w:val="22"/>
                <w:szCs w:val="22"/>
              </w:rPr>
              <w:t> </w:t>
            </w:r>
            <w:r w:rsidRPr="00E9481A">
              <w:rPr>
                <w:rFonts w:ascii="Arial" w:hAnsi="Arial" w:cs="Arial"/>
                <w:color w:val="auto"/>
                <w:sz w:val="22"/>
                <w:szCs w:val="22"/>
              </w:rPr>
              <w:t> </w:t>
            </w:r>
            <w:r w:rsidRPr="00E9481A">
              <w:rPr>
                <w:rFonts w:ascii="Arial" w:hAnsi="Arial" w:cs="Arial"/>
                <w:color w:val="auto"/>
                <w:sz w:val="22"/>
                <w:szCs w:val="22"/>
              </w:rPr>
              <w:t> </w:t>
            </w:r>
            <w:r w:rsidRPr="00E9481A">
              <w:rPr>
                <w:rFonts w:ascii="Arial" w:hAnsi="Arial" w:cs="Arial"/>
                <w:color w:val="auto"/>
                <w:sz w:val="22"/>
                <w:szCs w:val="22"/>
              </w:rPr>
              <w:t> </w:t>
            </w:r>
            <w:r w:rsidRPr="00E9481A">
              <w:rPr>
                <w:rFonts w:ascii="Arial" w:hAnsi="Arial" w:cs="Arial"/>
                <w:color w:val="auto"/>
                <w:sz w:val="22"/>
                <w:szCs w:val="22"/>
              </w:rPr>
              <w:t> </w:t>
            </w:r>
            <w:r w:rsidRPr="00E9481A">
              <w:rPr>
                <w:rFonts w:ascii="Arial" w:hAnsi="Arial" w:cs="Arial"/>
                <w:color w:val="auto"/>
                <w:sz w:val="22"/>
                <w:szCs w:val="22"/>
              </w:rPr>
              <w:fldChar w:fldCharType="end"/>
            </w:r>
          </w:p>
          <w:p w14:paraId="676CE94E" w14:textId="77777777" w:rsidR="00E9481A" w:rsidRPr="00E9481A" w:rsidRDefault="00E9481A" w:rsidP="005A0755"/>
          <w:p w14:paraId="583F30F9" w14:textId="77777777" w:rsidR="00E9481A" w:rsidRPr="00E9481A" w:rsidRDefault="00E9481A" w:rsidP="00E9481A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9481A">
              <w:rPr>
                <w:rFonts w:ascii="Arial" w:hAnsi="Arial" w:cs="Arial"/>
                <w:color w:val="auto"/>
                <w:sz w:val="22"/>
                <w:szCs w:val="22"/>
              </w:rPr>
              <w:t xml:space="preserve">IT-Nennleistung pro Quadratmeter Grundfläche (bebaute Fläche) [kWel/ m²GF] </w:t>
            </w:r>
          </w:p>
          <w:p w14:paraId="0B469FEB" w14:textId="34ACF959" w:rsidR="00E9481A" w:rsidRPr="00E9481A" w:rsidDel="00121E7D" w:rsidRDefault="00E9481A" w:rsidP="005A0755">
            <w:pPr>
              <w:rPr>
                <w:del w:id="20" w:author="Buttner, Henrike" w:date="2021-05-18T12:09:00Z"/>
              </w:rPr>
            </w:pPr>
            <w:r w:rsidRPr="00E9481A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E9481A">
              <w:instrText xml:space="preserve"> FORMTEXT </w:instrText>
            </w:r>
            <w:r w:rsidRPr="00E9481A">
              <w:fldChar w:fldCharType="separate"/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fldChar w:fldCharType="end"/>
            </w:r>
          </w:p>
          <w:p w14:paraId="2F71BD95" w14:textId="6AE68D6B" w:rsidR="00E9481A" w:rsidRPr="00E9481A" w:rsidDel="00121E7D" w:rsidRDefault="00E9481A" w:rsidP="005A0755">
            <w:pPr>
              <w:rPr>
                <w:del w:id="21" w:author="Buttner, Henrike" w:date="2021-05-18T12:09:00Z"/>
              </w:rPr>
            </w:pPr>
          </w:p>
          <w:p w14:paraId="3982D459" w14:textId="2B742F26" w:rsidR="00894A1D" w:rsidRPr="009761D8" w:rsidRDefault="00E9481A" w:rsidP="005A0755">
            <w:del w:id="22" w:author="Buttner, Henrike" w:date="2021-05-18T12:08:00Z">
              <w:r w:rsidRPr="00E9481A" w:rsidDel="00121E7D">
                <w:delText xml:space="preserve">Energieeffizienzbericht </w:delText>
              </w:r>
            </w:del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B191E4A" w14:textId="77777777" w:rsidR="00894A1D" w:rsidRPr="009761D8" w:rsidRDefault="00894A1D" w:rsidP="00E9481A">
            <w:pPr>
              <w:tabs>
                <w:tab w:val="left" w:pos="7938"/>
              </w:tabs>
              <w:spacing w:before="20" w:after="20"/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 w:rsidRPr="009761D8">
              <w:t> </w:t>
            </w:r>
            <w:r w:rsidRPr="009761D8">
              <w:t> </w:t>
            </w:r>
            <w:r w:rsidRPr="009761D8">
              <w:t> </w:t>
            </w:r>
            <w:r w:rsidRPr="009761D8">
              <w:t> </w:t>
            </w:r>
            <w:r w:rsidRPr="009761D8">
              <w:t> </w:t>
            </w:r>
            <w:r w:rsidRPr="009761D8">
              <w:fldChar w:fldCharType="end"/>
            </w:r>
            <w:r w:rsidRPr="009761D8">
              <w:br/>
              <w:t xml:space="preserve">(Anlage </w:t>
            </w:r>
            <w:r w:rsidR="00E9481A">
              <w:t>2</w:t>
            </w:r>
            <w:r w:rsidRPr="009761D8">
              <w:t>)</w:t>
            </w:r>
          </w:p>
        </w:tc>
      </w:tr>
      <w:tr w:rsidR="00894A1D" w:rsidRPr="009761D8" w:rsidDel="00F00D4F" w14:paraId="3E0C41AB" w14:textId="3D4E0E56" w:rsidTr="00E9481A">
        <w:trPr>
          <w:trHeight w:val="316"/>
          <w:del w:id="23" w:author="Buttner, Henrike" w:date="2021-05-18T12:01:00Z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14:paraId="08A63780" w14:textId="4A172A73" w:rsidR="00415810" w:rsidDel="00F00D4F" w:rsidRDefault="00415810" w:rsidP="006024AC">
            <w:pPr>
              <w:tabs>
                <w:tab w:val="left" w:pos="7938"/>
              </w:tabs>
              <w:spacing w:before="20" w:after="20"/>
              <w:rPr>
                <w:del w:id="24" w:author="Buttner, Henrike" w:date="2021-05-18T12:01:00Z"/>
                <w:b/>
              </w:rPr>
            </w:pPr>
          </w:p>
          <w:p w14:paraId="6BABE4FE" w14:textId="085C5A55" w:rsidR="00894A1D" w:rsidRPr="009761D8" w:rsidDel="00F00D4F" w:rsidRDefault="00E9481A" w:rsidP="006024AC">
            <w:pPr>
              <w:tabs>
                <w:tab w:val="left" w:pos="7938"/>
              </w:tabs>
              <w:spacing w:before="20" w:after="20"/>
              <w:rPr>
                <w:del w:id="25" w:author="Buttner, Henrike" w:date="2021-05-18T12:01:00Z"/>
                <w:b/>
              </w:rPr>
            </w:pPr>
            <w:del w:id="26" w:author="Buttner, Henrike" w:date="2021-05-18T12:01:00Z">
              <w:r w:rsidDel="00F00D4F">
                <w:rPr>
                  <w:b/>
                </w:rPr>
                <w:delText>3.1.3</w:delText>
              </w:r>
            </w:del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14:paraId="3C7CC6A8" w14:textId="5A022A25" w:rsidR="00415810" w:rsidDel="00F00D4F" w:rsidRDefault="00415810" w:rsidP="006024AC">
            <w:pPr>
              <w:tabs>
                <w:tab w:val="left" w:pos="7938"/>
              </w:tabs>
              <w:spacing w:before="20" w:after="20"/>
              <w:rPr>
                <w:del w:id="27" w:author="Buttner, Henrike" w:date="2021-05-18T12:01:00Z"/>
              </w:rPr>
            </w:pPr>
          </w:p>
          <w:p w14:paraId="19DDE18B" w14:textId="4A5EB9F4" w:rsidR="00894A1D" w:rsidRPr="009761D8" w:rsidDel="00F00D4F" w:rsidRDefault="00E9481A" w:rsidP="006024AC">
            <w:pPr>
              <w:tabs>
                <w:tab w:val="left" w:pos="7938"/>
              </w:tabs>
              <w:spacing w:before="20" w:after="20"/>
              <w:rPr>
                <w:del w:id="28" w:author="Buttner, Henrike" w:date="2021-05-18T12:01:00Z"/>
              </w:rPr>
            </w:pPr>
            <w:del w:id="29" w:author="Buttner, Henrike" w:date="2021-05-18T12:01:00Z">
              <w:r w:rsidDel="00F00D4F">
                <w:delText>Energiemanagement-system</w:delText>
              </w:r>
            </w:del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14:paraId="7022420C" w14:textId="2F109477" w:rsidR="00415810" w:rsidDel="00F00D4F" w:rsidRDefault="00415810" w:rsidP="006024AC">
            <w:pPr>
              <w:tabs>
                <w:tab w:val="left" w:pos="7938"/>
              </w:tabs>
              <w:spacing w:before="20" w:after="20"/>
              <w:rPr>
                <w:del w:id="30" w:author="Buttner, Henrike" w:date="2021-05-18T12:01:00Z"/>
              </w:rPr>
            </w:pPr>
          </w:p>
          <w:p w14:paraId="6D4CBB2C" w14:textId="20F5C586" w:rsidR="00894A1D" w:rsidDel="00F00D4F" w:rsidRDefault="00E9481A" w:rsidP="006024AC">
            <w:pPr>
              <w:tabs>
                <w:tab w:val="left" w:pos="7938"/>
              </w:tabs>
              <w:spacing w:before="20" w:after="20"/>
              <w:rPr>
                <w:del w:id="31" w:author="Buttner, Henrike" w:date="2021-05-18T12:01:00Z"/>
              </w:rPr>
            </w:pPr>
            <w:del w:id="32" w:author="Buttner, Henrike" w:date="2021-05-18T12:01:00Z">
              <w:r w:rsidRPr="00E9481A" w:rsidDel="00F00D4F">
                <w:delText xml:space="preserve">Verfügung über ein zertifiziertes Energiemanagementsystem nach DIN EN ISO 50001 </w:delText>
              </w:r>
            </w:del>
          </w:p>
          <w:p w14:paraId="33B567B8" w14:textId="0FA76333" w:rsidR="00E9481A" w:rsidRPr="009761D8" w:rsidDel="00F00D4F" w:rsidRDefault="00E9481A" w:rsidP="006024AC">
            <w:pPr>
              <w:tabs>
                <w:tab w:val="left" w:pos="7938"/>
              </w:tabs>
              <w:spacing w:before="20" w:after="20"/>
              <w:rPr>
                <w:del w:id="33" w:author="Buttner, Henrike" w:date="2021-05-18T12:01:00Z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nil"/>
            </w:tcBorders>
          </w:tcPr>
          <w:p w14:paraId="5158C480" w14:textId="239553E0" w:rsidR="00415810" w:rsidDel="00F00D4F" w:rsidRDefault="00415810" w:rsidP="006024AC">
            <w:pPr>
              <w:tabs>
                <w:tab w:val="left" w:pos="7938"/>
              </w:tabs>
              <w:spacing w:before="20" w:after="20"/>
              <w:rPr>
                <w:del w:id="34" w:author="Buttner, Henrike" w:date="2021-05-18T12:01:00Z"/>
              </w:rPr>
            </w:pPr>
          </w:p>
          <w:p w14:paraId="5577475A" w14:textId="7803348D" w:rsidR="00894A1D" w:rsidRPr="009761D8" w:rsidDel="00F00D4F" w:rsidRDefault="00894A1D" w:rsidP="006024AC">
            <w:pPr>
              <w:tabs>
                <w:tab w:val="left" w:pos="7938"/>
              </w:tabs>
              <w:spacing w:before="20" w:after="20"/>
              <w:rPr>
                <w:del w:id="35" w:author="Buttner, Henrike" w:date="2021-05-18T12:01:00Z"/>
              </w:rPr>
            </w:pPr>
            <w:del w:id="36" w:author="Buttner, Henrike" w:date="2021-05-18T12:01:00Z">
              <w:r w:rsidRPr="009761D8" w:rsidDel="00F00D4F">
                <w:delText>Die Einhaltung der Anforderung wird bestätigt.</w:delText>
              </w:r>
            </w:del>
          </w:p>
          <w:p w14:paraId="5BF93444" w14:textId="2E03EBCD" w:rsidR="00894A1D" w:rsidRPr="009761D8" w:rsidDel="00F00D4F" w:rsidRDefault="00894A1D" w:rsidP="006024AC">
            <w:pPr>
              <w:tabs>
                <w:tab w:val="left" w:pos="7938"/>
              </w:tabs>
              <w:spacing w:before="20" w:after="20"/>
              <w:rPr>
                <w:del w:id="37" w:author="Buttner, Henrike" w:date="2021-05-18T12:01:00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14:paraId="0256F61D" w14:textId="6779E492" w:rsidR="00415810" w:rsidDel="00F00D4F" w:rsidRDefault="00415810" w:rsidP="006024AC">
            <w:pPr>
              <w:tabs>
                <w:tab w:val="left" w:pos="7938"/>
              </w:tabs>
              <w:spacing w:before="20" w:after="20"/>
              <w:jc w:val="center"/>
              <w:rPr>
                <w:del w:id="38" w:author="Buttner, Henrike" w:date="2021-05-18T12:01:00Z"/>
              </w:rPr>
            </w:pPr>
          </w:p>
          <w:p w14:paraId="5D2C6F1B" w14:textId="1A21D296" w:rsidR="00894A1D" w:rsidRPr="009761D8" w:rsidDel="00F00D4F" w:rsidRDefault="00894A1D" w:rsidP="006024AC">
            <w:pPr>
              <w:tabs>
                <w:tab w:val="left" w:pos="7938"/>
              </w:tabs>
              <w:spacing w:before="20" w:after="20"/>
              <w:jc w:val="center"/>
              <w:rPr>
                <w:del w:id="39" w:author="Buttner, Henrike" w:date="2021-05-18T12:01:00Z"/>
              </w:rPr>
            </w:pPr>
            <w:del w:id="40" w:author="Buttner, Henrike" w:date="2021-05-18T12:01:00Z">
              <w:r w:rsidRPr="009761D8" w:rsidDel="00F00D4F">
                <w:fldChar w:fldCharType="begin">
                  <w:ffData>
                    <w:name w:val="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Pr="009761D8" w:rsidDel="00F00D4F">
                <w:delInstrText xml:space="preserve"> FORMCHECKBOX </w:delInstrText>
              </w:r>
              <w:r w:rsidR="00121E7D" w:rsidDel="00F00D4F">
                <w:fldChar w:fldCharType="separate"/>
              </w:r>
              <w:r w:rsidRPr="009761D8" w:rsidDel="00F00D4F">
                <w:fldChar w:fldCharType="end"/>
              </w:r>
            </w:del>
          </w:p>
        </w:tc>
        <w:tc>
          <w:tcPr>
            <w:tcW w:w="3685" w:type="dxa"/>
            <w:tcBorders>
              <w:top w:val="single" w:sz="4" w:space="0" w:color="auto"/>
            </w:tcBorders>
          </w:tcPr>
          <w:p w14:paraId="0CAF3DF9" w14:textId="1E987486" w:rsidR="00415810" w:rsidDel="00F00D4F" w:rsidRDefault="00415810" w:rsidP="00E9481A">
            <w:pPr>
              <w:rPr>
                <w:del w:id="41" w:author="Buttner, Henrike" w:date="2021-05-18T12:01:00Z"/>
              </w:rPr>
            </w:pPr>
          </w:p>
          <w:p w14:paraId="39E937CC" w14:textId="757DCF9E" w:rsidR="00894A1D" w:rsidRPr="009761D8" w:rsidDel="00F00D4F" w:rsidRDefault="00E9481A" w:rsidP="00E9481A">
            <w:pPr>
              <w:rPr>
                <w:del w:id="42" w:author="Buttner, Henrike" w:date="2021-05-18T12:01:00Z"/>
              </w:rPr>
            </w:pPr>
            <w:del w:id="43" w:author="Buttner, Henrike" w:date="2021-05-18T12:01:00Z">
              <w:r w:rsidRPr="00E9481A" w:rsidDel="00F00D4F">
                <w:delText xml:space="preserve">Energieeffizienzbericht </w:delText>
              </w:r>
            </w:del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30E6BBE" w14:textId="7692EA1D" w:rsidR="00415810" w:rsidDel="00F00D4F" w:rsidRDefault="00415810" w:rsidP="00E9481A">
            <w:pPr>
              <w:tabs>
                <w:tab w:val="left" w:pos="7938"/>
              </w:tabs>
              <w:spacing w:before="20" w:after="20"/>
              <w:rPr>
                <w:del w:id="44" w:author="Buttner, Henrike" w:date="2021-05-18T12:01:00Z"/>
              </w:rPr>
            </w:pPr>
          </w:p>
          <w:p w14:paraId="1B4841AD" w14:textId="4A370F2D" w:rsidR="00894A1D" w:rsidRPr="009761D8" w:rsidDel="00F00D4F" w:rsidRDefault="00894A1D" w:rsidP="00E9481A">
            <w:pPr>
              <w:tabs>
                <w:tab w:val="left" w:pos="7938"/>
              </w:tabs>
              <w:spacing w:before="20" w:after="20"/>
              <w:rPr>
                <w:del w:id="45" w:author="Buttner, Henrike" w:date="2021-05-18T12:01:00Z"/>
              </w:rPr>
            </w:pPr>
            <w:del w:id="46" w:author="Buttner, Henrike" w:date="2021-05-18T12:01:00Z">
              <w:r w:rsidRPr="009761D8" w:rsidDel="00F00D4F">
                <w:fldChar w:fldCharType="begin">
                  <w:ffData>
                    <w:name w:val="Text68"/>
                    <w:enabled/>
                    <w:calcOnExit w:val="0"/>
                    <w:textInput/>
                  </w:ffData>
                </w:fldChar>
              </w:r>
              <w:r w:rsidRPr="009761D8" w:rsidDel="00F00D4F">
                <w:delInstrText xml:space="preserve"> FORMTEXT </w:delInstrText>
              </w:r>
              <w:r w:rsidRPr="009761D8" w:rsidDel="00F00D4F">
                <w:fldChar w:fldCharType="separate"/>
              </w:r>
              <w:r w:rsidRPr="009761D8" w:rsidDel="00F00D4F">
                <w:rPr>
                  <w:noProof/>
                </w:rPr>
                <w:delText> </w:delText>
              </w:r>
              <w:r w:rsidRPr="009761D8" w:rsidDel="00F00D4F">
                <w:rPr>
                  <w:noProof/>
                </w:rPr>
                <w:delText> </w:delText>
              </w:r>
              <w:r w:rsidRPr="009761D8" w:rsidDel="00F00D4F">
                <w:rPr>
                  <w:noProof/>
                </w:rPr>
                <w:delText> </w:delText>
              </w:r>
              <w:r w:rsidRPr="009761D8" w:rsidDel="00F00D4F">
                <w:rPr>
                  <w:noProof/>
                </w:rPr>
                <w:delText> </w:delText>
              </w:r>
              <w:r w:rsidRPr="009761D8" w:rsidDel="00F00D4F">
                <w:rPr>
                  <w:noProof/>
                </w:rPr>
                <w:delText> </w:delText>
              </w:r>
              <w:r w:rsidRPr="009761D8" w:rsidDel="00F00D4F">
                <w:fldChar w:fldCharType="end"/>
              </w:r>
              <w:r w:rsidRPr="009761D8" w:rsidDel="00F00D4F">
                <w:br/>
                <w:delText xml:space="preserve">(Anlage </w:delText>
              </w:r>
              <w:r w:rsidR="00E9481A" w:rsidDel="00F00D4F">
                <w:delText>2</w:delText>
              </w:r>
              <w:r w:rsidRPr="009761D8" w:rsidDel="00F00D4F">
                <w:delText>)</w:delText>
              </w:r>
            </w:del>
          </w:p>
        </w:tc>
      </w:tr>
      <w:tr w:rsidR="00B170D7" w:rsidRPr="009761D8" w14:paraId="44171A18" w14:textId="77777777" w:rsidTr="00121E7D">
        <w:tblPrEx>
          <w:tblW w:w="14283" w:type="dxa"/>
          <w:tblLayout w:type="fixed"/>
          <w:tblPrExChange w:id="47" w:author="Buttner, Henrike" w:date="2021-05-18T12:09:00Z">
            <w:tblPrEx>
              <w:tblW w:w="14283" w:type="dxa"/>
              <w:tblLayout w:type="fixed"/>
            </w:tblPrEx>
          </w:tblPrExChange>
        </w:tblPrEx>
        <w:trPr>
          <w:trHeight w:val="3717"/>
          <w:trPrChange w:id="48" w:author="Buttner, Henrike" w:date="2021-05-18T12:09:00Z">
            <w:trPr>
              <w:trHeight w:val="3527"/>
            </w:trPr>
          </w:trPrChange>
        </w:trPr>
        <w:tc>
          <w:tcPr>
            <w:tcW w:w="1242" w:type="dxa"/>
            <w:tcPrChange w:id="49" w:author="Buttner, Henrike" w:date="2021-05-18T12:09:00Z">
              <w:tcPr>
                <w:tcW w:w="1242" w:type="dxa"/>
              </w:tcPr>
            </w:tcPrChange>
          </w:tcPr>
          <w:p w14:paraId="77402352" w14:textId="0C198530" w:rsidR="00B170D7" w:rsidRPr="00755890" w:rsidRDefault="00B170D7" w:rsidP="00E9481A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 w:rsidRPr="00755890">
              <w:rPr>
                <w:b/>
              </w:rPr>
              <w:lastRenderedPageBreak/>
              <w:t>3.1.</w:t>
            </w:r>
            <w:del w:id="50" w:author="Buttner, Henrike" w:date="2021-05-18T12:01:00Z">
              <w:r w:rsidRPr="00755890" w:rsidDel="00F00D4F">
                <w:rPr>
                  <w:b/>
                </w:rPr>
                <w:delText>4</w:delText>
              </w:r>
            </w:del>
            <w:ins w:id="51" w:author="Buttner, Henrike" w:date="2021-05-18T12:01:00Z">
              <w:r w:rsidR="00F00D4F">
                <w:rPr>
                  <w:b/>
                </w:rPr>
                <w:t>3</w:t>
              </w:r>
            </w:ins>
            <w:r w:rsidRPr="00755890">
              <w:rPr>
                <w:b/>
              </w:rPr>
              <w:t>.1</w:t>
            </w:r>
          </w:p>
        </w:tc>
        <w:tc>
          <w:tcPr>
            <w:tcW w:w="2410" w:type="dxa"/>
            <w:tcPrChange w:id="52" w:author="Buttner, Henrike" w:date="2021-05-18T12:09:00Z">
              <w:tcPr>
                <w:tcW w:w="2410" w:type="dxa"/>
              </w:tcPr>
            </w:tcPrChange>
          </w:tcPr>
          <w:p w14:paraId="7297F7B3" w14:textId="77777777" w:rsidR="00B170D7" w:rsidRPr="00755890" w:rsidRDefault="00B170D7" w:rsidP="006024AC">
            <w:pPr>
              <w:tabs>
                <w:tab w:val="left" w:pos="7938"/>
              </w:tabs>
              <w:spacing w:before="20" w:after="20"/>
            </w:pPr>
            <w:r w:rsidRPr="00755890">
              <w:t>Informationspflichten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  <w:tcPrChange w:id="53" w:author="Buttner, Henrike" w:date="2021-05-18T12:09:00Z">
              <w:tcPr>
                <w:tcW w:w="2977" w:type="dxa"/>
                <w:tcBorders>
                  <w:top w:val="single" w:sz="4" w:space="0" w:color="auto"/>
                  <w:right w:val="single" w:sz="4" w:space="0" w:color="auto"/>
                </w:tcBorders>
              </w:tcPr>
            </w:tcPrChange>
          </w:tcPr>
          <w:p w14:paraId="4B06720E" w14:textId="77777777" w:rsidR="00B170D7" w:rsidRPr="00B170D7" w:rsidRDefault="00B170D7" w:rsidP="00190118">
            <w:pPr>
              <w:tabs>
                <w:tab w:val="left" w:pos="7938"/>
              </w:tabs>
              <w:spacing w:before="20" w:after="20"/>
            </w:pPr>
            <w:r w:rsidRPr="00B170D7">
              <w:t>Die geforderten Auskünfte werden regelmäßig an den Kunden weitergegeben.</w:t>
            </w:r>
          </w:p>
          <w:p w14:paraId="51526FCE" w14:textId="77777777" w:rsidR="00B170D7" w:rsidRPr="00B170D7" w:rsidRDefault="00B170D7" w:rsidP="00190118">
            <w:pPr>
              <w:tabs>
                <w:tab w:val="left" w:pos="7938"/>
              </w:tabs>
              <w:spacing w:before="20" w:after="20"/>
            </w:pPr>
          </w:p>
          <w:p w14:paraId="6298212D" w14:textId="77777777" w:rsidR="00B170D7" w:rsidRDefault="00B170D7" w:rsidP="00190118">
            <w:pPr>
              <w:tabs>
                <w:tab w:val="left" w:pos="7938"/>
              </w:tabs>
              <w:spacing w:before="20" w:after="20"/>
            </w:pPr>
            <w:r w:rsidRPr="00B170D7">
              <w:t>Informationen zur Energieeinsparung und der</w:t>
            </w:r>
            <w:r w:rsidR="002F6270">
              <w:t>en</w:t>
            </w:r>
            <w:r w:rsidRPr="00B170D7">
              <w:t xml:space="preserve"> Umsetzung werden dem Kunden bereitgestellt</w:t>
            </w:r>
            <w:r w:rsidR="002F6270">
              <w:t>.</w:t>
            </w:r>
          </w:p>
          <w:p w14:paraId="013DB868" w14:textId="77777777" w:rsidR="002F6270" w:rsidRDefault="002F6270" w:rsidP="00190118">
            <w:pPr>
              <w:tabs>
                <w:tab w:val="left" w:pos="7938"/>
              </w:tabs>
              <w:spacing w:before="20" w:after="20"/>
            </w:pPr>
          </w:p>
          <w:p w14:paraId="3D99F04D" w14:textId="29CC23A7" w:rsidR="002F6270" w:rsidRPr="00B170D7" w:rsidDel="00121E7D" w:rsidRDefault="002F6270" w:rsidP="00121E7D">
            <w:pPr>
              <w:tabs>
                <w:tab w:val="left" w:pos="7938"/>
              </w:tabs>
              <w:spacing w:before="20" w:after="20"/>
              <w:rPr>
                <w:del w:id="54" w:author="Buttner, Henrike" w:date="2021-05-18T12:09:00Z"/>
              </w:rPr>
              <w:pPrChange w:id="55" w:author="Buttner, Henrike" w:date="2021-05-18T12:09:00Z">
                <w:pPr>
                  <w:tabs>
                    <w:tab w:val="left" w:pos="7938"/>
                  </w:tabs>
                  <w:spacing w:before="20" w:after="20"/>
                </w:pPr>
              </w:pPrChange>
            </w:pPr>
            <w:r>
              <w:t xml:space="preserve">Unterstützung bei der Beantragung der DE-UZ 161 </w:t>
            </w:r>
          </w:p>
          <w:p w14:paraId="55A49E9A" w14:textId="17809929" w:rsidR="00B170D7" w:rsidRPr="00755890" w:rsidRDefault="00B170D7" w:rsidP="00121E7D">
            <w:pPr>
              <w:tabs>
                <w:tab w:val="left" w:pos="7938"/>
              </w:tabs>
              <w:spacing w:before="20" w:after="20"/>
              <w:rPr>
                <w:highlight w:val="yellow"/>
              </w:rPr>
              <w:pPrChange w:id="56" w:author="Buttner, Henrike" w:date="2021-05-18T12:09:00Z">
                <w:pPr>
                  <w:tabs>
                    <w:tab w:val="left" w:pos="7938"/>
                  </w:tabs>
                  <w:spacing w:before="20" w:after="20"/>
                </w:pPr>
              </w:pPrChange>
            </w:pPr>
            <w:del w:id="57" w:author="Buttner, Henrike" w:date="2021-05-18T12:09:00Z">
              <w:r w:rsidDel="00121E7D">
                <w:rPr>
                  <w:highlight w:val="yellow"/>
                </w:rPr>
                <w:delText xml:space="preserve"> </w:delText>
              </w:r>
            </w:del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PrChange w:id="58" w:author="Buttner, Henrike" w:date="2021-05-18T12:09:00Z">
              <w:tcPr>
                <w:tcW w:w="18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</w:tcPrChange>
          </w:tcPr>
          <w:p w14:paraId="2765519D" w14:textId="77777777" w:rsidR="00B170D7" w:rsidRPr="00B170D7" w:rsidRDefault="00B170D7" w:rsidP="006024AC">
            <w:pPr>
              <w:tabs>
                <w:tab w:val="left" w:pos="7938"/>
              </w:tabs>
              <w:spacing w:before="20" w:after="20"/>
            </w:pPr>
            <w:r w:rsidRPr="00B170D7">
              <w:t>Die Einhaltung der Anforderung wird bestätigt.</w:t>
            </w:r>
          </w:p>
          <w:p w14:paraId="74F8BB70" w14:textId="77777777" w:rsidR="00B170D7" w:rsidRDefault="00B170D7" w:rsidP="006024AC">
            <w:pPr>
              <w:tabs>
                <w:tab w:val="left" w:pos="7938"/>
              </w:tabs>
              <w:spacing w:before="20" w:after="20"/>
              <w:rPr>
                <w:highlight w:val="yellow"/>
              </w:rPr>
            </w:pPr>
          </w:p>
          <w:p w14:paraId="053BBBDD" w14:textId="77777777" w:rsidR="00B170D7" w:rsidRPr="00B170D7" w:rsidRDefault="00B170D7" w:rsidP="00B170D7">
            <w:pPr>
              <w:tabs>
                <w:tab w:val="left" w:pos="7938"/>
              </w:tabs>
              <w:spacing w:before="20" w:after="20"/>
            </w:pPr>
            <w:r w:rsidRPr="00B170D7">
              <w:t>Die Einhaltung der Anforderung wird bestätigt.</w:t>
            </w:r>
          </w:p>
          <w:p w14:paraId="5FA2D0A5" w14:textId="77777777" w:rsidR="00B170D7" w:rsidRDefault="00B170D7" w:rsidP="006024AC">
            <w:pPr>
              <w:tabs>
                <w:tab w:val="left" w:pos="7938"/>
              </w:tabs>
              <w:spacing w:before="20" w:after="20"/>
              <w:rPr>
                <w:highlight w:val="yellow"/>
              </w:rPr>
            </w:pPr>
          </w:p>
          <w:p w14:paraId="042B2F19" w14:textId="77777777" w:rsidR="002F6270" w:rsidRDefault="002F6270" w:rsidP="006024AC">
            <w:pPr>
              <w:tabs>
                <w:tab w:val="left" w:pos="7938"/>
              </w:tabs>
              <w:spacing w:before="20" w:after="20"/>
              <w:rPr>
                <w:highlight w:val="yellow"/>
              </w:rPr>
            </w:pPr>
          </w:p>
          <w:p w14:paraId="35D46C2F" w14:textId="3B80650E" w:rsidR="002F6270" w:rsidRPr="00B170D7" w:rsidDel="00121E7D" w:rsidRDefault="002F6270" w:rsidP="00121E7D">
            <w:pPr>
              <w:tabs>
                <w:tab w:val="left" w:pos="7938"/>
              </w:tabs>
              <w:spacing w:before="20" w:after="20"/>
              <w:rPr>
                <w:del w:id="59" w:author="Buttner, Henrike" w:date="2021-05-18T12:09:00Z"/>
              </w:rPr>
              <w:pPrChange w:id="60" w:author="Buttner, Henrike" w:date="2021-05-18T12:09:00Z">
                <w:pPr>
                  <w:tabs>
                    <w:tab w:val="left" w:pos="7938"/>
                  </w:tabs>
                  <w:spacing w:before="20" w:after="20"/>
                </w:pPr>
              </w:pPrChange>
            </w:pPr>
            <w:r w:rsidRPr="00B170D7">
              <w:t>Die Einhaltung der Anforderung wird bestätigt.</w:t>
            </w:r>
          </w:p>
          <w:p w14:paraId="31471DD8" w14:textId="77777777" w:rsidR="002F6270" w:rsidRPr="00755890" w:rsidRDefault="002F6270" w:rsidP="00121E7D">
            <w:pPr>
              <w:tabs>
                <w:tab w:val="left" w:pos="7938"/>
              </w:tabs>
              <w:spacing w:before="20" w:after="20"/>
              <w:rPr>
                <w:highlight w:val="yellow"/>
              </w:rPr>
              <w:pPrChange w:id="61" w:author="Buttner, Henrike" w:date="2021-05-18T12:09:00Z">
                <w:pPr>
                  <w:tabs>
                    <w:tab w:val="left" w:pos="7938"/>
                  </w:tabs>
                  <w:spacing w:before="20" w:after="20"/>
                </w:pPr>
              </w:pPrChange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PrChange w:id="62" w:author="Buttner, Henrike" w:date="2021-05-18T12:09:00Z">
              <w:tcPr>
                <w:tcW w:w="42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1050A7FC" w14:textId="77777777" w:rsidR="00B170D7" w:rsidRDefault="00B170D7" w:rsidP="00483298">
            <w:pPr>
              <w:tabs>
                <w:tab w:val="left" w:pos="7938"/>
              </w:tabs>
              <w:spacing w:before="20" w:after="20"/>
              <w:jc w:val="center"/>
            </w:pPr>
            <w:r w:rsidRPr="00755890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5890">
              <w:instrText xml:space="preserve"> FORMCHECKBOX </w:instrText>
            </w:r>
            <w:r w:rsidR="00121E7D">
              <w:fldChar w:fldCharType="separate"/>
            </w:r>
            <w:r w:rsidRPr="00755890">
              <w:fldChar w:fldCharType="end"/>
            </w:r>
          </w:p>
          <w:p w14:paraId="01493116" w14:textId="77777777" w:rsidR="00B170D7" w:rsidRDefault="00B170D7" w:rsidP="00483298">
            <w:pPr>
              <w:tabs>
                <w:tab w:val="left" w:pos="7938"/>
              </w:tabs>
              <w:spacing w:before="20" w:after="20"/>
              <w:jc w:val="center"/>
            </w:pPr>
          </w:p>
          <w:p w14:paraId="6FECD7DB" w14:textId="77777777" w:rsidR="00B170D7" w:rsidRDefault="00B170D7" w:rsidP="00483298">
            <w:pPr>
              <w:tabs>
                <w:tab w:val="left" w:pos="7938"/>
              </w:tabs>
              <w:spacing w:before="20" w:after="20"/>
              <w:jc w:val="center"/>
            </w:pPr>
          </w:p>
          <w:p w14:paraId="6C21D59B" w14:textId="77777777" w:rsidR="00B170D7" w:rsidRDefault="00B170D7" w:rsidP="00483298">
            <w:pPr>
              <w:tabs>
                <w:tab w:val="left" w:pos="7938"/>
              </w:tabs>
              <w:spacing w:before="20" w:after="20"/>
              <w:jc w:val="center"/>
            </w:pPr>
          </w:p>
          <w:p w14:paraId="690C9A03" w14:textId="77777777" w:rsidR="00B170D7" w:rsidRDefault="00B170D7" w:rsidP="00B170D7">
            <w:pPr>
              <w:tabs>
                <w:tab w:val="left" w:pos="7938"/>
              </w:tabs>
              <w:spacing w:before="20" w:after="20"/>
              <w:jc w:val="center"/>
            </w:pPr>
            <w:r w:rsidRPr="00755890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5890">
              <w:instrText xml:space="preserve"> FORMCHECKBOX </w:instrText>
            </w:r>
            <w:r w:rsidR="00121E7D">
              <w:fldChar w:fldCharType="separate"/>
            </w:r>
            <w:r w:rsidRPr="00755890">
              <w:fldChar w:fldCharType="end"/>
            </w:r>
          </w:p>
          <w:p w14:paraId="237D44ED" w14:textId="77777777" w:rsidR="00B170D7" w:rsidRDefault="00B170D7" w:rsidP="00483298">
            <w:pPr>
              <w:tabs>
                <w:tab w:val="left" w:pos="7938"/>
              </w:tabs>
              <w:spacing w:before="20" w:after="20"/>
              <w:jc w:val="center"/>
            </w:pPr>
          </w:p>
          <w:p w14:paraId="17C9F7CA" w14:textId="77777777" w:rsidR="002F6270" w:rsidRDefault="002F6270" w:rsidP="00483298">
            <w:pPr>
              <w:tabs>
                <w:tab w:val="left" w:pos="7938"/>
              </w:tabs>
              <w:spacing w:before="20" w:after="20"/>
              <w:jc w:val="center"/>
            </w:pPr>
          </w:p>
          <w:p w14:paraId="3A33C2FF" w14:textId="77777777" w:rsidR="002F6270" w:rsidRDefault="002F6270" w:rsidP="00483298">
            <w:pPr>
              <w:tabs>
                <w:tab w:val="left" w:pos="7938"/>
              </w:tabs>
              <w:spacing w:before="20" w:after="20"/>
              <w:jc w:val="center"/>
            </w:pPr>
          </w:p>
          <w:p w14:paraId="6ECC7678" w14:textId="77777777" w:rsidR="002F6270" w:rsidRDefault="002F6270" w:rsidP="00483298">
            <w:pPr>
              <w:tabs>
                <w:tab w:val="left" w:pos="7938"/>
              </w:tabs>
              <w:spacing w:before="20" w:after="20"/>
              <w:jc w:val="center"/>
            </w:pPr>
          </w:p>
          <w:p w14:paraId="34E9BE86" w14:textId="77777777" w:rsidR="002F6270" w:rsidRDefault="002F6270" w:rsidP="002F6270">
            <w:pPr>
              <w:tabs>
                <w:tab w:val="left" w:pos="7938"/>
              </w:tabs>
              <w:spacing w:before="20" w:after="20"/>
              <w:jc w:val="center"/>
            </w:pPr>
            <w:r w:rsidRPr="00755890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5890">
              <w:instrText xml:space="preserve"> FORMCHECKBOX </w:instrText>
            </w:r>
            <w:r w:rsidR="00121E7D">
              <w:fldChar w:fldCharType="separate"/>
            </w:r>
            <w:r w:rsidRPr="00755890">
              <w:fldChar w:fldCharType="end"/>
            </w:r>
          </w:p>
          <w:p w14:paraId="063EE7EF" w14:textId="77777777" w:rsidR="002F6270" w:rsidRDefault="002F6270" w:rsidP="00483298">
            <w:pPr>
              <w:tabs>
                <w:tab w:val="left" w:pos="7938"/>
              </w:tabs>
              <w:spacing w:before="20" w:after="20"/>
              <w:jc w:val="center"/>
            </w:pPr>
          </w:p>
          <w:p w14:paraId="365479B7" w14:textId="77777777" w:rsidR="002F6270" w:rsidRDefault="002F6270" w:rsidP="00483298">
            <w:pPr>
              <w:tabs>
                <w:tab w:val="left" w:pos="7938"/>
              </w:tabs>
              <w:spacing w:before="20" w:after="20"/>
              <w:jc w:val="center"/>
            </w:pPr>
          </w:p>
          <w:p w14:paraId="61CE3CAB" w14:textId="77777777" w:rsidR="002F6270" w:rsidRDefault="002F6270" w:rsidP="00483298">
            <w:pPr>
              <w:tabs>
                <w:tab w:val="left" w:pos="7938"/>
              </w:tabs>
              <w:spacing w:before="20" w:after="20"/>
              <w:jc w:val="center"/>
            </w:pPr>
          </w:p>
          <w:p w14:paraId="3FFA4822" w14:textId="77777777" w:rsidR="002F6270" w:rsidRDefault="002F6270" w:rsidP="00483298">
            <w:pPr>
              <w:tabs>
                <w:tab w:val="left" w:pos="7938"/>
              </w:tabs>
              <w:spacing w:before="20" w:after="20"/>
              <w:jc w:val="center"/>
            </w:pPr>
          </w:p>
          <w:p w14:paraId="7FAE1C49" w14:textId="77777777" w:rsidR="002F6270" w:rsidRDefault="002F6270" w:rsidP="00483298">
            <w:pPr>
              <w:tabs>
                <w:tab w:val="left" w:pos="7938"/>
              </w:tabs>
              <w:spacing w:before="20" w:after="20"/>
              <w:jc w:val="center"/>
            </w:pPr>
          </w:p>
          <w:p w14:paraId="2E1FDF70" w14:textId="77777777" w:rsidR="00B170D7" w:rsidRDefault="00B170D7" w:rsidP="002F6270">
            <w:pPr>
              <w:tabs>
                <w:tab w:val="left" w:pos="7938"/>
              </w:tabs>
              <w:spacing w:before="20" w:after="20"/>
            </w:pPr>
          </w:p>
          <w:p w14:paraId="17CB8BFB" w14:textId="77777777" w:rsidR="00B170D7" w:rsidRPr="00755890" w:rsidRDefault="00B170D7" w:rsidP="00483298">
            <w:pPr>
              <w:tabs>
                <w:tab w:val="left" w:pos="7938"/>
              </w:tabs>
              <w:spacing w:before="20" w:after="20"/>
              <w:jc w:val="center"/>
            </w:pPr>
          </w:p>
        </w:tc>
        <w:tc>
          <w:tcPr>
            <w:tcW w:w="3685" w:type="dxa"/>
            <w:tcBorders>
              <w:left w:val="single" w:sz="4" w:space="0" w:color="auto"/>
            </w:tcBorders>
            <w:tcPrChange w:id="63" w:author="Buttner, Henrike" w:date="2021-05-18T12:09:00Z">
              <w:tcPr>
                <w:tcW w:w="3685" w:type="dxa"/>
                <w:tcBorders>
                  <w:left w:val="single" w:sz="4" w:space="0" w:color="auto"/>
                </w:tcBorders>
              </w:tcPr>
            </w:tcPrChange>
          </w:tcPr>
          <w:p w14:paraId="76C5C9D0" w14:textId="77777777" w:rsidR="00B170D7" w:rsidRPr="00755890" w:rsidRDefault="00B170D7" w:rsidP="00F47AED">
            <w:r w:rsidRPr="00B170D7">
              <w:t>Informationsmaterialien zur Energieeinsparung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PrChange w:id="64" w:author="Buttner, Henrike" w:date="2021-05-18T12:09:00Z">
              <w:tcPr>
                <w:tcW w:w="1701" w:type="dxa"/>
              </w:tcPr>
            </w:tcPrChange>
          </w:tcPr>
          <w:p w14:paraId="1CDC2228" w14:textId="59AD2700" w:rsidR="00B170D7" w:rsidRPr="00755890" w:rsidRDefault="00B170D7" w:rsidP="000903D2">
            <w:pPr>
              <w:tabs>
                <w:tab w:val="left" w:pos="7938"/>
              </w:tabs>
              <w:spacing w:before="20" w:after="20"/>
            </w:pPr>
            <w:r w:rsidRPr="00755890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755890">
              <w:instrText xml:space="preserve"> FORMTEXT </w:instrText>
            </w:r>
            <w:r w:rsidRPr="00755890">
              <w:fldChar w:fldCharType="separate"/>
            </w:r>
            <w:r w:rsidRPr="00755890">
              <w:rPr>
                <w:noProof/>
              </w:rPr>
              <w:t> </w:t>
            </w:r>
            <w:r w:rsidRPr="00755890">
              <w:rPr>
                <w:noProof/>
              </w:rPr>
              <w:t> </w:t>
            </w:r>
            <w:r w:rsidRPr="00755890">
              <w:rPr>
                <w:noProof/>
              </w:rPr>
              <w:t> </w:t>
            </w:r>
            <w:r w:rsidRPr="00755890">
              <w:rPr>
                <w:noProof/>
              </w:rPr>
              <w:t> </w:t>
            </w:r>
            <w:r w:rsidRPr="00755890">
              <w:rPr>
                <w:noProof/>
              </w:rPr>
              <w:t> </w:t>
            </w:r>
            <w:r w:rsidRPr="00755890">
              <w:fldChar w:fldCharType="end"/>
            </w:r>
            <w:r w:rsidRPr="00755890">
              <w:br/>
              <w:t xml:space="preserve">(Anlage </w:t>
            </w:r>
            <w:r w:rsidR="00894A3E">
              <w:t>6</w:t>
            </w:r>
            <w:r w:rsidRPr="00755890">
              <w:t>)</w:t>
            </w:r>
          </w:p>
        </w:tc>
      </w:tr>
      <w:tr w:rsidR="00B170D7" w:rsidRPr="009761D8" w14:paraId="6254C2A4" w14:textId="77777777" w:rsidTr="00F47AED">
        <w:trPr>
          <w:trHeight w:val="316"/>
        </w:trPr>
        <w:tc>
          <w:tcPr>
            <w:tcW w:w="1242" w:type="dxa"/>
          </w:tcPr>
          <w:p w14:paraId="4550E216" w14:textId="7688BCAD" w:rsidR="00B170D7" w:rsidRPr="009761D8" w:rsidRDefault="002F6270" w:rsidP="006024AC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</w:rPr>
              <w:t>3.1.</w:t>
            </w:r>
            <w:ins w:id="65" w:author="Buttner, Henrike" w:date="2021-05-18T12:02:00Z">
              <w:r w:rsidR="00F00D4F">
                <w:rPr>
                  <w:b/>
                </w:rPr>
                <w:t>3</w:t>
              </w:r>
            </w:ins>
            <w:del w:id="66" w:author="Buttner, Henrike" w:date="2021-05-18T12:02:00Z">
              <w:r w:rsidDel="00F00D4F">
                <w:rPr>
                  <w:b/>
                </w:rPr>
                <w:delText>4</w:delText>
              </w:r>
            </w:del>
            <w:r>
              <w:rPr>
                <w:b/>
              </w:rPr>
              <w:t>.2</w:t>
            </w:r>
          </w:p>
        </w:tc>
        <w:tc>
          <w:tcPr>
            <w:tcW w:w="2410" w:type="dxa"/>
          </w:tcPr>
          <w:p w14:paraId="4AFE37E3" w14:textId="77777777" w:rsidR="002F6270" w:rsidRPr="002F6270" w:rsidRDefault="002F6270" w:rsidP="006024AC">
            <w:pPr>
              <w:tabs>
                <w:tab w:val="left" w:pos="7938"/>
              </w:tabs>
              <w:spacing w:before="20" w:after="20"/>
            </w:pPr>
            <w:r w:rsidRPr="002F6270">
              <w:t>Verbrauchsabhängige Abrechnung</w:t>
            </w:r>
          </w:p>
          <w:p w14:paraId="15B2EDC3" w14:textId="77777777" w:rsidR="00B170D7" w:rsidRPr="002F6270" w:rsidRDefault="00B170D7" w:rsidP="002F6270"/>
        </w:tc>
        <w:tc>
          <w:tcPr>
            <w:tcW w:w="2977" w:type="dxa"/>
          </w:tcPr>
          <w:p w14:paraId="0C5813B5" w14:textId="77777777" w:rsidR="00B170D7" w:rsidRPr="009761D8" w:rsidRDefault="000903D2" w:rsidP="002F6270">
            <w:pPr>
              <w:tabs>
                <w:tab w:val="left" w:pos="7938"/>
              </w:tabs>
              <w:spacing w:before="20" w:after="20"/>
            </w:pPr>
            <w:r>
              <w:t xml:space="preserve">Die Rechnung des Kunden entspricht </w:t>
            </w:r>
            <w:r w:rsidRPr="000903D2">
              <w:t>weitestgehend dem tatsächlichen Kostenaufwand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9F8AD45" w14:textId="77777777" w:rsidR="00B170D7" w:rsidRPr="009761D8" w:rsidRDefault="00B170D7" w:rsidP="006024AC">
            <w:pPr>
              <w:tabs>
                <w:tab w:val="left" w:pos="7938"/>
              </w:tabs>
              <w:spacing w:before="20" w:after="20"/>
            </w:pPr>
            <w:r w:rsidRPr="009761D8">
              <w:t>Die Einhaltung der Anforderung wird bestätigt.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</w:tcBorders>
          </w:tcPr>
          <w:p w14:paraId="441BF17B" w14:textId="77777777" w:rsidR="00B170D7" w:rsidRPr="009761D8" w:rsidRDefault="00B170D7" w:rsidP="006024AC">
            <w:pPr>
              <w:tabs>
                <w:tab w:val="left" w:pos="7938"/>
              </w:tabs>
              <w:spacing w:before="20" w:after="20"/>
              <w:jc w:val="center"/>
            </w:pPr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 w:rsidR="00121E7D">
              <w:fldChar w:fldCharType="separate"/>
            </w:r>
            <w:r w:rsidRPr="009761D8">
              <w:fldChar w:fldCharType="end"/>
            </w:r>
          </w:p>
        </w:tc>
        <w:tc>
          <w:tcPr>
            <w:tcW w:w="3685" w:type="dxa"/>
          </w:tcPr>
          <w:p w14:paraId="7F0BC51C" w14:textId="77777777" w:rsidR="00B170D7" w:rsidRPr="000903D2" w:rsidRDefault="002F6270" w:rsidP="00F47AED">
            <w:bookmarkStart w:id="67" w:name="_Hlk60912663"/>
            <w:r w:rsidRPr="002F6270">
              <w:t>Mustervertrag für die Abrechnung</w:t>
            </w:r>
            <w:r w:rsidRPr="000903D2">
              <w:t xml:space="preserve"> </w:t>
            </w:r>
            <w:bookmarkEnd w:id="67"/>
          </w:p>
          <w:p w14:paraId="0195C3AE" w14:textId="77777777" w:rsidR="000903D2" w:rsidRDefault="000903D2" w:rsidP="00F47AED"/>
          <w:p w14:paraId="44736084" w14:textId="77777777" w:rsidR="000903D2" w:rsidRDefault="000903D2" w:rsidP="00F47AED">
            <w:pPr>
              <w:rPr>
                <w:ins w:id="68" w:author="Buttner, Henrike" w:date="2021-05-18T12:04:00Z"/>
              </w:rPr>
            </w:pPr>
            <w:r w:rsidRPr="000903D2">
              <w:t>Strompreis für Kunden [€/kWhel]</w:t>
            </w:r>
            <w:r w:rsidRPr="009761D8">
              <w:t xml:space="preserve"> </w:t>
            </w:r>
            <w:r>
              <w:t xml:space="preserve">zum Zeitpunkt der Antragsstellung </w:t>
            </w: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fldChar w:fldCharType="end"/>
            </w:r>
          </w:p>
          <w:p w14:paraId="57851B65" w14:textId="77777777" w:rsidR="00F00D4F" w:rsidRDefault="00F00D4F" w:rsidP="00F47AED">
            <w:pPr>
              <w:rPr>
                <w:ins w:id="69" w:author="Buttner, Henrike" w:date="2021-05-18T12:04:00Z"/>
              </w:rPr>
            </w:pPr>
          </w:p>
          <w:p w14:paraId="27395F89" w14:textId="77777777" w:rsidR="00121E7D" w:rsidRDefault="00121E7D" w:rsidP="00121E7D">
            <w:pPr>
              <w:rPr>
                <w:ins w:id="70" w:author="Buttner, Henrike" w:date="2021-05-18T12:04:00Z"/>
              </w:rPr>
            </w:pPr>
            <w:ins w:id="71" w:author="Buttner, Henrike" w:date="2021-05-18T12:04:00Z">
              <w:r w:rsidRPr="00E9481A">
                <w:t>Energieeffizienzbericht</w:t>
              </w:r>
            </w:ins>
          </w:p>
          <w:p w14:paraId="69808B1A" w14:textId="194A6EB0" w:rsidR="00F00D4F" w:rsidRPr="000903D2" w:rsidRDefault="00F00D4F" w:rsidP="00F47AED"/>
        </w:tc>
        <w:tc>
          <w:tcPr>
            <w:tcW w:w="1701" w:type="dxa"/>
          </w:tcPr>
          <w:p w14:paraId="3F5578DC" w14:textId="77777777" w:rsidR="00B170D7" w:rsidRDefault="00B170D7" w:rsidP="000903D2">
            <w:pPr>
              <w:tabs>
                <w:tab w:val="left" w:pos="7938"/>
              </w:tabs>
              <w:spacing w:before="20" w:after="20"/>
              <w:rPr>
                <w:ins w:id="72" w:author="Buttner, Henrike" w:date="2021-05-18T12:04:00Z"/>
              </w:rPr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 xml:space="preserve">(Anlage </w:t>
            </w:r>
            <w:r w:rsidR="00894A3E">
              <w:t>7</w:t>
            </w:r>
            <w:r w:rsidRPr="009761D8">
              <w:t>)</w:t>
            </w:r>
          </w:p>
          <w:p w14:paraId="0EFD38AC" w14:textId="5B76ED06" w:rsidR="00F00D4F" w:rsidRDefault="00F00D4F" w:rsidP="000903D2">
            <w:pPr>
              <w:tabs>
                <w:tab w:val="left" w:pos="7938"/>
              </w:tabs>
              <w:spacing w:before="20" w:after="20"/>
              <w:rPr>
                <w:ins w:id="73" w:author="Buttner, Henrike" w:date="2021-05-18T12:04:00Z"/>
              </w:rPr>
            </w:pPr>
          </w:p>
          <w:p w14:paraId="7C6FE41B" w14:textId="6B8ED358" w:rsidR="00121E7D" w:rsidRDefault="00121E7D" w:rsidP="000903D2">
            <w:pPr>
              <w:tabs>
                <w:tab w:val="left" w:pos="7938"/>
              </w:tabs>
              <w:spacing w:before="20" w:after="20"/>
              <w:rPr>
                <w:ins w:id="74" w:author="Buttner, Henrike" w:date="2021-05-18T12:04:00Z"/>
              </w:rPr>
            </w:pPr>
          </w:p>
          <w:p w14:paraId="614EDAC4" w14:textId="292B7E86" w:rsidR="00121E7D" w:rsidRDefault="00121E7D" w:rsidP="000903D2">
            <w:pPr>
              <w:tabs>
                <w:tab w:val="left" w:pos="7938"/>
              </w:tabs>
              <w:spacing w:before="20" w:after="20"/>
              <w:rPr>
                <w:ins w:id="75" w:author="Buttner, Henrike" w:date="2021-05-18T12:04:00Z"/>
              </w:rPr>
            </w:pPr>
          </w:p>
          <w:p w14:paraId="04A1B50C" w14:textId="77777777" w:rsidR="00121E7D" w:rsidRDefault="00121E7D" w:rsidP="000903D2">
            <w:pPr>
              <w:tabs>
                <w:tab w:val="left" w:pos="7938"/>
              </w:tabs>
              <w:spacing w:before="20" w:after="20"/>
              <w:rPr>
                <w:ins w:id="76" w:author="Buttner, Henrike" w:date="2021-05-18T12:04:00Z"/>
              </w:rPr>
            </w:pPr>
          </w:p>
          <w:p w14:paraId="1AD7B592" w14:textId="77777777" w:rsidR="00F00D4F" w:rsidRDefault="00F00D4F" w:rsidP="000903D2">
            <w:pPr>
              <w:tabs>
                <w:tab w:val="left" w:pos="7938"/>
              </w:tabs>
              <w:spacing w:before="20" w:after="20"/>
              <w:rPr>
                <w:ins w:id="77" w:author="Buttner, Henrike" w:date="2021-05-18T12:10:00Z"/>
              </w:rPr>
            </w:pPr>
            <w:ins w:id="78" w:author="Buttner, Henrike" w:date="2021-05-18T12:04:00Z">
              <w:r w:rsidRPr="009761D8">
                <w:fldChar w:fldCharType="begin">
                  <w:ffData>
                    <w:name w:val="Text68"/>
                    <w:enabled/>
                    <w:calcOnExit w:val="0"/>
                    <w:textInput/>
                  </w:ffData>
                </w:fldChar>
              </w:r>
              <w:r w:rsidRPr="009761D8">
                <w:instrText xml:space="preserve"> FORMTEXT </w:instrText>
              </w:r>
              <w:r w:rsidRPr="009761D8">
                <w:fldChar w:fldCharType="separate"/>
              </w:r>
              <w:r w:rsidRPr="009761D8">
                <w:rPr>
                  <w:noProof/>
                </w:rPr>
                <w:t> </w:t>
              </w:r>
              <w:r w:rsidRPr="009761D8">
                <w:rPr>
                  <w:noProof/>
                </w:rPr>
                <w:t> </w:t>
              </w:r>
              <w:r w:rsidRPr="009761D8">
                <w:rPr>
                  <w:noProof/>
                </w:rPr>
                <w:t> </w:t>
              </w:r>
              <w:r w:rsidRPr="009761D8">
                <w:rPr>
                  <w:noProof/>
                </w:rPr>
                <w:t> </w:t>
              </w:r>
              <w:r w:rsidRPr="009761D8">
                <w:rPr>
                  <w:noProof/>
                </w:rPr>
                <w:t> </w:t>
              </w:r>
              <w:r w:rsidRPr="009761D8">
                <w:fldChar w:fldCharType="end"/>
              </w:r>
              <w:r w:rsidRPr="009761D8">
                <w:br/>
                <w:t xml:space="preserve">(Anlage </w:t>
              </w:r>
              <w:r>
                <w:t>2</w:t>
              </w:r>
              <w:r w:rsidRPr="009761D8">
                <w:t>)</w:t>
              </w:r>
            </w:ins>
          </w:p>
          <w:p w14:paraId="7AF3949A" w14:textId="77777777" w:rsidR="00121E7D" w:rsidRDefault="00121E7D" w:rsidP="000903D2">
            <w:pPr>
              <w:tabs>
                <w:tab w:val="left" w:pos="7938"/>
              </w:tabs>
              <w:spacing w:before="20" w:after="20"/>
              <w:rPr>
                <w:ins w:id="79" w:author="Buttner, Henrike" w:date="2021-05-18T12:10:00Z"/>
              </w:rPr>
            </w:pPr>
          </w:p>
          <w:p w14:paraId="03655AB0" w14:textId="6D98C15E" w:rsidR="00121E7D" w:rsidRPr="009761D8" w:rsidRDefault="00121E7D" w:rsidP="000903D2">
            <w:pPr>
              <w:tabs>
                <w:tab w:val="left" w:pos="7938"/>
              </w:tabs>
              <w:spacing w:before="20" w:after="20"/>
            </w:pPr>
          </w:p>
        </w:tc>
      </w:tr>
      <w:tr w:rsidR="00B170D7" w:rsidRPr="009761D8" w14:paraId="4A3D4C38" w14:textId="77777777" w:rsidTr="006024AC">
        <w:trPr>
          <w:trHeight w:val="316"/>
        </w:trPr>
        <w:tc>
          <w:tcPr>
            <w:tcW w:w="1242" w:type="dxa"/>
            <w:tcBorders>
              <w:bottom w:val="single" w:sz="4" w:space="0" w:color="auto"/>
            </w:tcBorders>
          </w:tcPr>
          <w:p w14:paraId="68BBE9F6" w14:textId="5F12DB9E" w:rsidR="00B170D7" w:rsidRPr="009761D8" w:rsidRDefault="000903D2" w:rsidP="006024AC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</w:rPr>
              <w:lastRenderedPageBreak/>
              <w:t>3.1.</w:t>
            </w:r>
            <w:ins w:id="80" w:author="Buttner, Henrike" w:date="2021-05-18T12:04:00Z">
              <w:r w:rsidR="00121E7D">
                <w:rPr>
                  <w:b/>
                </w:rPr>
                <w:t>4</w:t>
              </w:r>
            </w:ins>
            <w:del w:id="81" w:author="Buttner, Henrike" w:date="2021-05-18T12:04:00Z">
              <w:r w:rsidR="00B170D7" w:rsidRPr="009761D8" w:rsidDel="00121E7D">
                <w:rPr>
                  <w:b/>
                </w:rPr>
                <w:delText xml:space="preserve">5 </w:delText>
              </w:r>
            </w:del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0C0B8126" w14:textId="77777777" w:rsidR="00B170D7" w:rsidRPr="009761D8" w:rsidRDefault="000903D2" w:rsidP="006024AC">
            <w:pPr>
              <w:tabs>
                <w:tab w:val="left" w:pos="7938"/>
              </w:tabs>
              <w:spacing w:before="20" w:after="20"/>
            </w:pPr>
            <w:r w:rsidRPr="000903D2">
              <w:t>Energieeffizienz</w:t>
            </w:r>
            <w:r>
              <w:t>-</w:t>
            </w:r>
            <w:r w:rsidRPr="000903D2">
              <w:t>bericht bei Antragstellung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0664F2B" w14:textId="77777777" w:rsidR="00B170D7" w:rsidRPr="009761D8" w:rsidRDefault="000903D2" w:rsidP="006024AC">
            <w:pPr>
              <w:tabs>
                <w:tab w:val="left" w:pos="7938"/>
              </w:tabs>
              <w:spacing w:before="20" w:after="20"/>
            </w:pPr>
            <w:r>
              <w:t xml:space="preserve">Vollständig ausgefüllter </w:t>
            </w:r>
            <w:r w:rsidRPr="000903D2">
              <w:t>Energieeffizienzbericht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  <w:right w:val="nil"/>
            </w:tcBorders>
          </w:tcPr>
          <w:p w14:paraId="5FF7FF95" w14:textId="77777777" w:rsidR="00B170D7" w:rsidRPr="009761D8" w:rsidRDefault="00B170D7" w:rsidP="006024AC">
            <w:pPr>
              <w:tabs>
                <w:tab w:val="left" w:pos="7938"/>
              </w:tabs>
              <w:spacing w:before="20" w:after="20"/>
            </w:pPr>
            <w:r w:rsidRPr="009761D8">
              <w:t>Die Einhaltung der Anforderung wird bestätigt.</w:t>
            </w:r>
          </w:p>
        </w:tc>
        <w:bookmarkStart w:id="82" w:name="_GoBack"/>
        <w:tc>
          <w:tcPr>
            <w:tcW w:w="425" w:type="dxa"/>
            <w:tcBorders>
              <w:left w:val="nil"/>
              <w:bottom w:val="single" w:sz="4" w:space="0" w:color="auto"/>
            </w:tcBorders>
          </w:tcPr>
          <w:p w14:paraId="4814E499" w14:textId="77777777" w:rsidR="00B170D7" w:rsidRPr="009761D8" w:rsidRDefault="00B170D7" w:rsidP="006024AC">
            <w:pPr>
              <w:tabs>
                <w:tab w:val="left" w:pos="7938"/>
              </w:tabs>
              <w:spacing w:before="20" w:after="20"/>
              <w:jc w:val="center"/>
            </w:pPr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 w:rsidR="00121E7D">
              <w:fldChar w:fldCharType="separate"/>
            </w:r>
            <w:r w:rsidRPr="009761D8">
              <w:fldChar w:fldCharType="end"/>
            </w:r>
            <w:bookmarkEnd w:id="82"/>
          </w:p>
        </w:tc>
        <w:tc>
          <w:tcPr>
            <w:tcW w:w="3685" w:type="dxa"/>
          </w:tcPr>
          <w:p w14:paraId="6492A9E1" w14:textId="77777777" w:rsidR="00B170D7" w:rsidRDefault="000903D2" w:rsidP="000903D2">
            <w:r w:rsidRPr="00E9481A">
              <w:t>Energieeffizienzbericht</w:t>
            </w:r>
          </w:p>
          <w:p w14:paraId="698C16F2" w14:textId="77777777" w:rsidR="000903D2" w:rsidRDefault="000903D2" w:rsidP="000903D2"/>
          <w:p w14:paraId="3E592592" w14:textId="77777777" w:rsidR="000903D2" w:rsidRDefault="000903D2" w:rsidP="000903D2"/>
          <w:p w14:paraId="7D031BD7" w14:textId="77777777" w:rsidR="000903D2" w:rsidRPr="009761D8" w:rsidRDefault="000903D2" w:rsidP="000903D2">
            <w:r>
              <w:t xml:space="preserve">Auditorengutachten </w:t>
            </w:r>
          </w:p>
        </w:tc>
        <w:tc>
          <w:tcPr>
            <w:tcW w:w="1701" w:type="dxa"/>
          </w:tcPr>
          <w:p w14:paraId="7B500415" w14:textId="77777777" w:rsidR="00B170D7" w:rsidRDefault="00B170D7" w:rsidP="000903D2">
            <w:pPr>
              <w:tabs>
                <w:tab w:val="left" w:pos="7938"/>
              </w:tabs>
              <w:spacing w:before="20" w:after="20"/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 xml:space="preserve">(Anlage </w:t>
            </w:r>
            <w:r w:rsidR="000903D2">
              <w:t>2</w:t>
            </w:r>
            <w:r w:rsidRPr="009761D8">
              <w:t>)</w:t>
            </w:r>
          </w:p>
          <w:p w14:paraId="47B998EF" w14:textId="77777777" w:rsidR="000903D2" w:rsidRDefault="000903D2" w:rsidP="000903D2">
            <w:pPr>
              <w:tabs>
                <w:tab w:val="left" w:pos="7938"/>
              </w:tabs>
              <w:spacing w:before="20" w:after="20"/>
            </w:pPr>
          </w:p>
          <w:p w14:paraId="362CD3AE" w14:textId="77777777" w:rsidR="000903D2" w:rsidRDefault="000903D2" w:rsidP="000903D2">
            <w:pPr>
              <w:tabs>
                <w:tab w:val="left" w:pos="7938"/>
              </w:tabs>
              <w:spacing w:before="20" w:after="20"/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 xml:space="preserve">(Anlage </w:t>
            </w:r>
            <w:r>
              <w:t>4</w:t>
            </w:r>
            <w:r w:rsidRPr="009761D8">
              <w:t>)</w:t>
            </w:r>
          </w:p>
          <w:p w14:paraId="70C17F4B" w14:textId="77777777" w:rsidR="000903D2" w:rsidRPr="009761D8" w:rsidRDefault="000903D2" w:rsidP="000903D2">
            <w:pPr>
              <w:tabs>
                <w:tab w:val="left" w:pos="7938"/>
              </w:tabs>
              <w:spacing w:before="20" w:after="20"/>
            </w:pPr>
          </w:p>
        </w:tc>
      </w:tr>
      <w:tr w:rsidR="000903D2" w:rsidRPr="009761D8" w14:paraId="4A451D35" w14:textId="77777777" w:rsidTr="0025306D">
        <w:trPr>
          <w:trHeight w:val="806"/>
        </w:trPr>
        <w:tc>
          <w:tcPr>
            <w:tcW w:w="1242" w:type="dxa"/>
          </w:tcPr>
          <w:p w14:paraId="2CA1D072" w14:textId="77777777" w:rsidR="000903D2" w:rsidRPr="009761D8" w:rsidRDefault="000903D2" w:rsidP="000903D2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 w:rsidRPr="009761D8">
              <w:rPr>
                <w:b/>
              </w:rPr>
              <w:t>3.</w:t>
            </w:r>
            <w:r>
              <w:rPr>
                <w:b/>
              </w:rPr>
              <w:t>2.1.1</w:t>
            </w:r>
          </w:p>
        </w:tc>
        <w:tc>
          <w:tcPr>
            <w:tcW w:w="2410" w:type="dxa"/>
          </w:tcPr>
          <w:p w14:paraId="56C65F8F" w14:textId="77777777" w:rsidR="000903D2" w:rsidRPr="000903D2" w:rsidRDefault="000903D2" w:rsidP="006024AC">
            <w:pPr>
              <w:tabs>
                <w:tab w:val="left" w:pos="7938"/>
              </w:tabs>
              <w:spacing w:before="20" w:after="20"/>
            </w:pPr>
            <w:r w:rsidRPr="000903D2">
              <w:t>Monitoring elektrischer Energie und Wasser</w:t>
            </w:r>
          </w:p>
        </w:tc>
        <w:tc>
          <w:tcPr>
            <w:tcW w:w="2977" w:type="dxa"/>
          </w:tcPr>
          <w:p w14:paraId="134CC8FE" w14:textId="77777777" w:rsidR="009F67E1" w:rsidRPr="009761D8" w:rsidRDefault="009F67E1" w:rsidP="000903D2">
            <w:r w:rsidRPr="009F67E1">
              <w:t>Kontinuierliches Monitoring über das ganze Jahr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right w:val="nil"/>
            </w:tcBorders>
          </w:tcPr>
          <w:p w14:paraId="03C77C2A" w14:textId="77777777" w:rsidR="000903D2" w:rsidRPr="009761D8" w:rsidRDefault="000903D2" w:rsidP="006024AC">
            <w:pPr>
              <w:tabs>
                <w:tab w:val="left" w:pos="7938"/>
              </w:tabs>
              <w:spacing w:before="20" w:after="20"/>
            </w:pPr>
            <w:r w:rsidRPr="009761D8">
              <w:t>Die Einhaltung der Anforderung wird bestätigt.</w:t>
            </w:r>
          </w:p>
        </w:tc>
        <w:tc>
          <w:tcPr>
            <w:tcW w:w="425" w:type="dxa"/>
            <w:tcBorders>
              <w:left w:val="nil"/>
            </w:tcBorders>
          </w:tcPr>
          <w:p w14:paraId="16F2FA1A" w14:textId="77777777" w:rsidR="000903D2" w:rsidRPr="009761D8" w:rsidRDefault="000903D2" w:rsidP="006024AC">
            <w:pPr>
              <w:tabs>
                <w:tab w:val="left" w:pos="7938"/>
              </w:tabs>
              <w:spacing w:before="20" w:after="20"/>
              <w:jc w:val="center"/>
            </w:pPr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 w:rsidR="00121E7D">
              <w:fldChar w:fldCharType="separate"/>
            </w:r>
            <w:r w:rsidRPr="009761D8">
              <w:fldChar w:fldCharType="end"/>
            </w:r>
          </w:p>
          <w:p w14:paraId="02717CAF" w14:textId="77777777" w:rsidR="000903D2" w:rsidRPr="009761D8" w:rsidRDefault="000903D2" w:rsidP="006024AC">
            <w:pPr>
              <w:tabs>
                <w:tab w:val="left" w:pos="7938"/>
              </w:tabs>
              <w:spacing w:before="20" w:after="20"/>
              <w:jc w:val="center"/>
            </w:pPr>
          </w:p>
          <w:p w14:paraId="56C8F2C1" w14:textId="77777777" w:rsidR="000903D2" w:rsidRDefault="000903D2" w:rsidP="006024AC">
            <w:pPr>
              <w:tabs>
                <w:tab w:val="left" w:pos="7938"/>
              </w:tabs>
              <w:spacing w:before="20" w:after="20"/>
              <w:jc w:val="center"/>
            </w:pPr>
          </w:p>
          <w:p w14:paraId="7615C442" w14:textId="77777777" w:rsidR="000903D2" w:rsidRPr="009761D8" w:rsidRDefault="000903D2" w:rsidP="006024AC">
            <w:pPr>
              <w:tabs>
                <w:tab w:val="left" w:pos="7938"/>
              </w:tabs>
              <w:spacing w:before="20" w:after="20"/>
              <w:jc w:val="center"/>
            </w:pPr>
          </w:p>
        </w:tc>
        <w:tc>
          <w:tcPr>
            <w:tcW w:w="3685" w:type="dxa"/>
          </w:tcPr>
          <w:p w14:paraId="3C170945" w14:textId="77777777" w:rsidR="009F67E1" w:rsidRDefault="009F67E1" w:rsidP="009F67E1">
            <w:r w:rsidRPr="00E9481A">
              <w:t>Energieeffizienzbericht</w:t>
            </w:r>
          </w:p>
          <w:p w14:paraId="5ACB681E" w14:textId="77777777" w:rsidR="000903D2" w:rsidRDefault="000903D2" w:rsidP="009761D8"/>
          <w:p w14:paraId="48662EC0" w14:textId="77777777" w:rsidR="000903D2" w:rsidRDefault="000903D2" w:rsidP="009761D8"/>
          <w:p w14:paraId="131C4C27" w14:textId="77777777" w:rsidR="000903D2" w:rsidRPr="009761D8" w:rsidRDefault="000903D2" w:rsidP="009761D8"/>
        </w:tc>
        <w:tc>
          <w:tcPr>
            <w:tcW w:w="1701" w:type="dxa"/>
          </w:tcPr>
          <w:p w14:paraId="3FA223D3" w14:textId="77777777" w:rsidR="000903D2" w:rsidRPr="009761D8" w:rsidRDefault="000903D2" w:rsidP="009F67E1">
            <w:pPr>
              <w:tabs>
                <w:tab w:val="left" w:pos="7938"/>
              </w:tabs>
              <w:spacing w:before="20" w:after="20"/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(Anlag</w:t>
            </w:r>
            <w:r>
              <w:t xml:space="preserve">e </w:t>
            </w:r>
            <w:r w:rsidR="009F67E1">
              <w:t>2</w:t>
            </w:r>
            <w:r w:rsidR="00894A3E">
              <w:t>e</w:t>
            </w:r>
            <w:r w:rsidRPr="009761D8">
              <w:t>)</w:t>
            </w:r>
          </w:p>
        </w:tc>
      </w:tr>
      <w:tr w:rsidR="00B170D7" w:rsidRPr="009761D8" w14:paraId="0F847134" w14:textId="77777777" w:rsidTr="006024AC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14:paraId="587E6600" w14:textId="77777777" w:rsidR="00B170D7" w:rsidRPr="009761D8" w:rsidRDefault="00B170D7" w:rsidP="0025306D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</w:rPr>
              <w:t>3.</w:t>
            </w:r>
            <w:r w:rsidR="009F67E1">
              <w:rPr>
                <w:b/>
              </w:rPr>
              <w:t>2.1.</w:t>
            </w:r>
            <w:r w:rsidR="0025306D">
              <w:rPr>
                <w:b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041BEF7C" w14:textId="77777777" w:rsidR="00B170D7" w:rsidRPr="009761D8" w:rsidRDefault="009F67E1" w:rsidP="006024AC">
            <w:pPr>
              <w:tabs>
                <w:tab w:val="left" w:pos="7938"/>
              </w:tabs>
              <w:spacing w:before="20" w:after="20"/>
            </w:pPr>
            <w:r w:rsidRPr="009F67E1">
              <w:t>Neuanschaffung von Komponenten des Kühlsystems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3EBF2796" w14:textId="77777777" w:rsidR="00B170D7" w:rsidRDefault="00B170D7" w:rsidP="009761D8"/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65E8088" w14:textId="77777777" w:rsidR="00B170D7" w:rsidRDefault="00B170D7" w:rsidP="006024AC">
            <w:pPr>
              <w:tabs>
                <w:tab w:val="left" w:pos="7938"/>
              </w:tabs>
              <w:spacing w:before="20" w:after="20"/>
            </w:pPr>
            <w:r w:rsidRPr="009761D8">
              <w:t xml:space="preserve">Die Einhaltung </w:t>
            </w:r>
            <w:r w:rsidRPr="0025306D">
              <w:t>der Anforderung wird bestätigt.</w:t>
            </w:r>
          </w:p>
          <w:p w14:paraId="3275AF7C" w14:textId="77777777" w:rsidR="00B170D7" w:rsidRPr="009761D8" w:rsidRDefault="00B170D7" w:rsidP="006024AC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7D9E5DC" w14:textId="77777777" w:rsidR="00B170D7" w:rsidRPr="009761D8" w:rsidRDefault="00B170D7" w:rsidP="006024AC">
            <w:pPr>
              <w:tabs>
                <w:tab w:val="left" w:pos="7938"/>
              </w:tabs>
              <w:spacing w:before="20" w:after="20"/>
              <w:jc w:val="center"/>
            </w:pPr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 w:rsidR="00121E7D">
              <w:fldChar w:fldCharType="separate"/>
            </w:r>
            <w:r w:rsidRPr="009761D8">
              <w:fldChar w:fldCharType="end"/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2D542382" w14:textId="77777777" w:rsidR="00B170D7" w:rsidRPr="009761D8" w:rsidRDefault="0025306D" w:rsidP="009761D8">
            <w:r w:rsidRPr="0025306D">
              <w:t>Energieeffizienzbericht zur Abschlussevaluation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FE2EC00" w14:textId="77777777" w:rsidR="00B170D7" w:rsidRPr="009761D8" w:rsidRDefault="00E61AC0" w:rsidP="006024AC">
            <w:pPr>
              <w:tabs>
                <w:tab w:val="left" w:pos="7938"/>
              </w:tabs>
              <w:spacing w:before="20" w:after="20"/>
            </w:pPr>
            <w:r>
              <w:t>-</w:t>
            </w:r>
          </w:p>
        </w:tc>
      </w:tr>
      <w:tr w:rsidR="00B170D7" w:rsidRPr="009761D8" w14:paraId="42BAC1C1" w14:textId="77777777" w:rsidTr="006024AC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14:paraId="66F78A04" w14:textId="77777777" w:rsidR="00B170D7" w:rsidRPr="009761D8" w:rsidRDefault="00B170D7" w:rsidP="0025306D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 w:rsidRPr="009761D8">
              <w:rPr>
                <w:b/>
              </w:rPr>
              <w:t>3.</w:t>
            </w:r>
            <w:r w:rsidR="0025306D">
              <w:rPr>
                <w:b/>
              </w:rPr>
              <w:t xml:space="preserve">2.1.3 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4176A926" w14:textId="77777777" w:rsidR="00B170D7" w:rsidRDefault="0025306D" w:rsidP="006024AC">
            <w:pPr>
              <w:tabs>
                <w:tab w:val="left" w:pos="7938"/>
              </w:tabs>
              <w:spacing w:before="20" w:after="20"/>
              <w:rPr>
                <w:b/>
                <w:bCs/>
                <w:sz w:val="20"/>
                <w:szCs w:val="20"/>
              </w:rPr>
            </w:pPr>
            <w:r w:rsidRPr="0025306D">
              <w:t>Neuanschaffung von Unterbrechungsfreier Stromversorgung (USV)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0043EDA7" w14:textId="77777777" w:rsidR="0025306D" w:rsidRDefault="0025306D" w:rsidP="006024AC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4900C0C9" w14:textId="77777777" w:rsidR="00B170D7" w:rsidRDefault="00B170D7" w:rsidP="00EA12A2"/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CF0C3CD" w14:textId="77777777" w:rsidR="00B170D7" w:rsidRDefault="00B170D7" w:rsidP="006024AC">
            <w:pPr>
              <w:tabs>
                <w:tab w:val="left" w:pos="7938"/>
              </w:tabs>
              <w:spacing w:before="20" w:after="20"/>
            </w:pPr>
            <w:r w:rsidRPr="009761D8">
              <w:t>Die Einhaltung der Anforderung wird bestätigt.</w:t>
            </w:r>
          </w:p>
          <w:p w14:paraId="7B945D18" w14:textId="77777777" w:rsidR="00B170D7" w:rsidRPr="009761D8" w:rsidRDefault="00B170D7" w:rsidP="006024AC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5C468D1" w14:textId="77777777" w:rsidR="00B170D7" w:rsidRPr="009761D8" w:rsidRDefault="00B170D7" w:rsidP="006024AC">
            <w:pPr>
              <w:tabs>
                <w:tab w:val="left" w:pos="7938"/>
              </w:tabs>
              <w:spacing w:before="20" w:after="20"/>
              <w:jc w:val="center"/>
            </w:pPr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 w:rsidR="00121E7D">
              <w:fldChar w:fldCharType="separate"/>
            </w:r>
            <w:r w:rsidRPr="009761D8">
              <w:fldChar w:fldCharType="end"/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5AF5E095" w14:textId="77777777" w:rsidR="00B170D7" w:rsidRPr="009761D8" w:rsidRDefault="0025306D" w:rsidP="006024AC">
            <w:r w:rsidRPr="0025306D">
              <w:t>Energieeffizienzbericht zur Abschlussevaluation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5B598FC" w14:textId="77777777" w:rsidR="00B170D7" w:rsidRPr="009761D8" w:rsidRDefault="00E61AC0" w:rsidP="0025306D">
            <w:pPr>
              <w:tabs>
                <w:tab w:val="left" w:pos="7938"/>
              </w:tabs>
              <w:spacing w:before="20" w:after="20"/>
            </w:pPr>
            <w:r>
              <w:t>-</w:t>
            </w:r>
          </w:p>
        </w:tc>
      </w:tr>
      <w:tr w:rsidR="00B170D7" w:rsidRPr="009761D8" w14:paraId="37CF4BC0" w14:textId="77777777" w:rsidTr="006024AC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14:paraId="11A7EA86" w14:textId="77777777" w:rsidR="00B170D7" w:rsidRPr="009761D8" w:rsidRDefault="0025306D" w:rsidP="006024AC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</w:rPr>
              <w:t xml:space="preserve">3.2.1.4 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71DCCF3F" w14:textId="77777777" w:rsidR="00B170D7" w:rsidRDefault="0025306D" w:rsidP="006024AC">
            <w:pPr>
              <w:tabs>
                <w:tab w:val="left" w:pos="7938"/>
              </w:tabs>
              <w:spacing w:before="20" w:after="20"/>
            </w:pPr>
            <w:r w:rsidRPr="0025306D">
              <w:t>Neuanschaffung von Schaltanlagen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3F07A969" w14:textId="77777777" w:rsidR="00B170D7" w:rsidRDefault="00B170D7" w:rsidP="00EA12A2"/>
          <w:p w14:paraId="23FAEEFF" w14:textId="77777777" w:rsidR="00B170D7" w:rsidRDefault="00B170D7" w:rsidP="00EA12A2"/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CAF7BE9" w14:textId="77777777" w:rsidR="00B170D7" w:rsidRDefault="00B170D7" w:rsidP="006024AC">
            <w:pPr>
              <w:tabs>
                <w:tab w:val="left" w:pos="7938"/>
              </w:tabs>
              <w:spacing w:before="20" w:after="20"/>
            </w:pPr>
            <w:r w:rsidRPr="009761D8">
              <w:t>Die Einhaltung der Anforderung wird bestätigt.</w:t>
            </w:r>
          </w:p>
          <w:p w14:paraId="23317A3B" w14:textId="77777777" w:rsidR="00B170D7" w:rsidRPr="009761D8" w:rsidRDefault="00B170D7" w:rsidP="006024AC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C2AE228" w14:textId="77777777" w:rsidR="00B170D7" w:rsidRDefault="00B170D7" w:rsidP="006024AC">
            <w:pPr>
              <w:tabs>
                <w:tab w:val="left" w:pos="7938"/>
              </w:tabs>
              <w:spacing w:before="20" w:after="20"/>
              <w:jc w:val="center"/>
            </w:pPr>
          </w:p>
          <w:p w14:paraId="5432DF43" w14:textId="77777777" w:rsidR="00B170D7" w:rsidRPr="009761D8" w:rsidRDefault="00B170D7" w:rsidP="006024AC">
            <w:pPr>
              <w:tabs>
                <w:tab w:val="left" w:pos="7938"/>
              </w:tabs>
              <w:spacing w:before="20" w:after="20"/>
              <w:jc w:val="center"/>
            </w:pPr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 w:rsidR="00121E7D">
              <w:fldChar w:fldCharType="separate"/>
            </w:r>
            <w:r w:rsidRPr="009761D8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14:paraId="3EABF929" w14:textId="77777777" w:rsidR="00B170D7" w:rsidRPr="009761D8" w:rsidRDefault="0025306D" w:rsidP="00EA12A2">
            <w:r w:rsidRPr="0025306D">
              <w:t>Energieeffizienzbericht zur Abschlussevaluation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66828258" w14:textId="77777777" w:rsidR="00B170D7" w:rsidRPr="009761D8" w:rsidRDefault="00E61AC0" w:rsidP="0025306D">
            <w:pPr>
              <w:tabs>
                <w:tab w:val="left" w:pos="7938"/>
              </w:tabs>
              <w:spacing w:before="20" w:after="20"/>
            </w:pPr>
            <w:r>
              <w:t>-</w:t>
            </w:r>
          </w:p>
        </w:tc>
      </w:tr>
      <w:tr w:rsidR="00B170D7" w:rsidRPr="009761D8" w14:paraId="6B57F2B2" w14:textId="77777777" w:rsidTr="009761D8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14:paraId="2699E02A" w14:textId="77777777" w:rsidR="00B170D7" w:rsidRPr="009761D8" w:rsidRDefault="00B170D7" w:rsidP="006024AC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</w:rPr>
              <w:t>3.2.1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783975CF" w14:textId="77777777" w:rsidR="00B170D7" w:rsidRDefault="0025306D" w:rsidP="006024AC">
            <w:pPr>
              <w:tabs>
                <w:tab w:val="left" w:pos="7938"/>
              </w:tabs>
              <w:spacing w:before="20" w:after="20"/>
            </w:pPr>
            <w:r w:rsidRPr="0025306D">
              <w:t>Neuanschaffung intelligenter Power Distribution Units (PDUs)</w:t>
            </w:r>
          </w:p>
          <w:p w14:paraId="4F697C23" w14:textId="77777777" w:rsidR="00E61AC0" w:rsidRDefault="00E61AC0" w:rsidP="006024AC">
            <w:pPr>
              <w:tabs>
                <w:tab w:val="left" w:pos="7938"/>
              </w:tabs>
              <w:spacing w:before="20" w:after="20"/>
            </w:pPr>
          </w:p>
          <w:p w14:paraId="1CCC20F6" w14:textId="77777777" w:rsidR="00E61AC0" w:rsidRDefault="00E61AC0" w:rsidP="006024AC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5E193377" w14:textId="77777777" w:rsidR="00B170D7" w:rsidRDefault="00B170D7" w:rsidP="0025306D"/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7D83B9E" w14:textId="77777777" w:rsidR="00B170D7" w:rsidRPr="009761D8" w:rsidRDefault="00B170D7" w:rsidP="006024AC">
            <w:pPr>
              <w:tabs>
                <w:tab w:val="left" w:pos="7938"/>
              </w:tabs>
              <w:spacing w:before="20" w:after="20"/>
            </w:pPr>
            <w:r w:rsidRPr="009761D8">
              <w:t>Die Einhaltung der Anforderung wird bestätigt.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D73D8A5" w14:textId="77777777" w:rsidR="00B170D7" w:rsidRPr="009761D8" w:rsidRDefault="00B170D7" w:rsidP="006024AC">
            <w:pPr>
              <w:tabs>
                <w:tab w:val="left" w:pos="7938"/>
              </w:tabs>
              <w:spacing w:before="20" w:after="20"/>
              <w:jc w:val="center"/>
            </w:pPr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 w:rsidR="00121E7D">
              <w:fldChar w:fldCharType="separate"/>
            </w:r>
            <w:r w:rsidRPr="009761D8">
              <w:fldChar w:fldCharType="end"/>
            </w:r>
          </w:p>
        </w:tc>
        <w:tc>
          <w:tcPr>
            <w:tcW w:w="3685" w:type="dxa"/>
          </w:tcPr>
          <w:p w14:paraId="304AE6EB" w14:textId="77777777" w:rsidR="00B170D7" w:rsidRPr="009761D8" w:rsidRDefault="00E61AC0" w:rsidP="0025306D">
            <w:r w:rsidRPr="0025306D">
              <w:t>Energieeffizienzbericht zur Abschlussevaluation</w:t>
            </w:r>
          </w:p>
        </w:tc>
        <w:tc>
          <w:tcPr>
            <w:tcW w:w="1701" w:type="dxa"/>
          </w:tcPr>
          <w:p w14:paraId="448988F5" w14:textId="64EB8E1B" w:rsidR="00B170D7" w:rsidRPr="009761D8" w:rsidRDefault="00AF52AE" w:rsidP="0025306D">
            <w:pPr>
              <w:tabs>
                <w:tab w:val="left" w:pos="7938"/>
              </w:tabs>
              <w:spacing w:before="20" w:after="20"/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(Anlag</w:t>
            </w:r>
            <w:r>
              <w:t>e 2d</w:t>
            </w:r>
            <w:r w:rsidRPr="009761D8">
              <w:t>)</w:t>
            </w:r>
            <w:r>
              <w:t xml:space="preserve"> </w:t>
            </w:r>
          </w:p>
        </w:tc>
      </w:tr>
      <w:tr w:rsidR="00B170D7" w:rsidRPr="009761D8" w14:paraId="19226C43" w14:textId="77777777" w:rsidTr="009761D8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14:paraId="280692BF" w14:textId="77777777" w:rsidR="00E61AC0" w:rsidRDefault="00E61AC0" w:rsidP="00E61AC0">
            <w:pPr>
              <w:tabs>
                <w:tab w:val="left" w:pos="7938"/>
              </w:tabs>
              <w:spacing w:before="20" w:after="20"/>
              <w:rPr>
                <w:b/>
              </w:rPr>
            </w:pPr>
          </w:p>
          <w:p w14:paraId="1F387B6F" w14:textId="77777777" w:rsidR="00B170D7" w:rsidRDefault="00B170D7" w:rsidP="00E61AC0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</w:rPr>
              <w:t>3.</w:t>
            </w:r>
            <w:r w:rsidR="00E61AC0">
              <w:rPr>
                <w:b/>
              </w:rPr>
              <w:t>2.1.6</w:t>
            </w:r>
            <w:r>
              <w:rPr>
                <w:b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54E42731" w14:textId="77777777" w:rsidR="00E61AC0" w:rsidRDefault="00E61AC0" w:rsidP="00467271"/>
          <w:p w14:paraId="4FC062C9" w14:textId="77777777" w:rsidR="00B170D7" w:rsidRPr="00294395" w:rsidRDefault="00E61AC0" w:rsidP="00467271">
            <w:r w:rsidRPr="00E61AC0">
              <w:t>Berücksichtigung von Lebenszykluskosten bei der Beschaffung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229A86A6" w14:textId="77777777" w:rsidR="00E61AC0" w:rsidRDefault="00E61AC0" w:rsidP="009761D8"/>
          <w:p w14:paraId="1D2C48AD" w14:textId="77777777" w:rsidR="00B170D7" w:rsidRDefault="00E61AC0" w:rsidP="009761D8">
            <w:r>
              <w:t xml:space="preserve">Die Kosten werden bei der </w:t>
            </w:r>
          </w:p>
          <w:p w14:paraId="46ECDB6E" w14:textId="77777777" w:rsidR="00B170D7" w:rsidRDefault="00E61AC0" w:rsidP="00E61AC0">
            <w:r w:rsidRPr="00E61AC0">
              <w:t>Angebotsbewertung berücksichtigt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7AAE8DA" w14:textId="77777777" w:rsidR="00E61AC0" w:rsidRDefault="00E61AC0" w:rsidP="006024AC">
            <w:pPr>
              <w:tabs>
                <w:tab w:val="left" w:pos="7938"/>
              </w:tabs>
              <w:spacing w:before="20" w:after="20"/>
            </w:pPr>
          </w:p>
          <w:p w14:paraId="42B39729" w14:textId="77777777" w:rsidR="00B170D7" w:rsidRDefault="00B170D7" w:rsidP="006024AC">
            <w:pPr>
              <w:tabs>
                <w:tab w:val="left" w:pos="7938"/>
              </w:tabs>
              <w:spacing w:before="20" w:after="20"/>
            </w:pPr>
            <w:r w:rsidRPr="009761D8">
              <w:t>Die Einhaltung der Anforderung wird bestätigt.</w:t>
            </w:r>
          </w:p>
          <w:p w14:paraId="7EBAE0EC" w14:textId="77777777" w:rsidR="00B170D7" w:rsidRPr="009761D8" w:rsidRDefault="00B170D7" w:rsidP="006024AC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253C68D" w14:textId="77777777" w:rsidR="00E61AC0" w:rsidRDefault="00E61AC0" w:rsidP="006024AC">
            <w:pPr>
              <w:tabs>
                <w:tab w:val="left" w:pos="7938"/>
              </w:tabs>
              <w:spacing w:before="20" w:after="20"/>
              <w:jc w:val="center"/>
            </w:pPr>
          </w:p>
          <w:p w14:paraId="42F50323" w14:textId="77777777" w:rsidR="00B170D7" w:rsidRPr="009761D8" w:rsidRDefault="00B170D7" w:rsidP="006024AC">
            <w:pPr>
              <w:tabs>
                <w:tab w:val="left" w:pos="7938"/>
              </w:tabs>
              <w:spacing w:before="20" w:after="20"/>
              <w:jc w:val="center"/>
            </w:pPr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 w:rsidR="00121E7D">
              <w:fldChar w:fldCharType="separate"/>
            </w:r>
            <w:r w:rsidRPr="009761D8">
              <w:fldChar w:fldCharType="end"/>
            </w:r>
          </w:p>
        </w:tc>
        <w:tc>
          <w:tcPr>
            <w:tcW w:w="3685" w:type="dxa"/>
          </w:tcPr>
          <w:p w14:paraId="4C862F7A" w14:textId="77777777" w:rsidR="00E61AC0" w:rsidRDefault="00E61AC0" w:rsidP="006024AC"/>
          <w:p w14:paraId="52D84C63" w14:textId="77777777" w:rsidR="00B170D7" w:rsidRPr="007E4990" w:rsidRDefault="00B170D7" w:rsidP="006024AC"/>
        </w:tc>
        <w:tc>
          <w:tcPr>
            <w:tcW w:w="1701" w:type="dxa"/>
          </w:tcPr>
          <w:p w14:paraId="4EF74F7A" w14:textId="77777777" w:rsidR="00B170D7" w:rsidRDefault="00B170D7" w:rsidP="006024AC">
            <w:pPr>
              <w:tabs>
                <w:tab w:val="left" w:pos="7938"/>
              </w:tabs>
              <w:spacing w:before="20" w:after="20"/>
            </w:pPr>
          </w:p>
          <w:p w14:paraId="00B0C92D" w14:textId="77777777" w:rsidR="00E61AC0" w:rsidRPr="009761D8" w:rsidRDefault="00E61AC0" w:rsidP="006024AC">
            <w:pPr>
              <w:tabs>
                <w:tab w:val="left" w:pos="7938"/>
              </w:tabs>
              <w:spacing w:before="20" w:after="20"/>
            </w:pPr>
            <w:r>
              <w:t>-</w:t>
            </w:r>
          </w:p>
        </w:tc>
      </w:tr>
      <w:tr w:rsidR="00E61AC0" w:rsidRPr="009761D8" w14:paraId="66E8F2D6" w14:textId="77777777" w:rsidTr="009761D8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14:paraId="58A0008F" w14:textId="77777777" w:rsidR="00E61AC0" w:rsidRDefault="00E61AC0" w:rsidP="00E61AC0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</w:rPr>
              <w:t>3.2.2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0D425877" w14:textId="77777777" w:rsidR="00E61AC0" w:rsidRDefault="00E61AC0" w:rsidP="00467271">
            <w:r w:rsidRPr="00E61AC0">
              <w:t>Energieeffizienz</w:t>
            </w:r>
            <w:r>
              <w:t>-</w:t>
            </w:r>
            <w:r w:rsidRPr="00E61AC0">
              <w:t>bericht zur Abschlussevaluation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4548753E" w14:textId="77777777" w:rsidR="00E61AC0" w:rsidRPr="00E61AC0" w:rsidRDefault="00E61AC0" w:rsidP="009761D8">
            <w:r w:rsidRPr="00E61AC0">
              <w:t xml:space="preserve">spätestens 6 Monate vor Ende der Vertragslaufzeit wird der Energieeffizienzbericht zur Abschlussevaluation eingereicht oder </w:t>
            </w:r>
          </w:p>
          <w:p w14:paraId="07C6A537" w14:textId="77777777" w:rsidR="00E61AC0" w:rsidRPr="00E61AC0" w:rsidRDefault="00E61AC0" w:rsidP="009761D8"/>
          <w:p w14:paraId="6ABCF2B7" w14:textId="77777777" w:rsidR="00E61AC0" w:rsidRPr="00E61AC0" w:rsidRDefault="00E61AC0" w:rsidP="009761D8"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 w:rsidR="00121E7D">
              <w:fldChar w:fldCharType="separate"/>
            </w:r>
            <w:r w:rsidRPr="009761D8">
              <w:fldChar w:fldCharType="end"/>
            </w:r>
            <w:r>
              <w:t xml:space="preserve"> </w:t>
            </w:r>
            <w:r w:rsidRPr="00E61AC0">
              <w:t>Ausnahme</w:t>
            </w:r>
          </w:p>
          <w:p w14:paraId="6DB8381C" w14:textId="77777777" w:rsidR="00E61AC0" w:rsidRDefault="00E61AC0" w:rsidP="009761D8"/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F4D7E03" w14:textId="77777777" w:rsidR="00E61AC0" w:rsidRDefault="00E61AC0" w:rsidP="00483298">
            <w:pPr>
              <w:tabs>
                <w:tab w:val="left" w:pos="7938"/>
              </w:tabs>
              <w:spacing w:before="20" w:after="20"/>
            </w:pPr>
            <w:r w:rsidRPr="009761D8">
              <w:t>Die Einhaltung der Anforderung wird bestätigt.</w:t>
            </w:r>
          </w:p>
          <w:p w14:paraId="6AE80C08" w14:textId="77777777" w:rsidR="00E61AC0" w:rsidRPr="009761D8" w:rsidRDefault="00E61AC0" w:rsidP="00483298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3229207" w14:textId="77777777" w:rsidR="00E61AC0" w:rsidRPr="009761D8" w:rsidRDefault="00E61AC0" w:rsidP="00483298">
            <w:pPr>
              <w:tabs>
                <w:tab w:val="left" w:pos="7938"/>
              </w:tabs>
              <w:spacing w:before="20" w:after="20"/>
              <w:jc w:val="center"/>
            </w:pPr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 w:rsidR="00121E7D">
              <w:fldChar w:fldCharType="separate"/>
            </w:r>
            <w:r w:rsidRPr="009761D8">
              <w:fldChar w:fldCharType="end"/>
            </w:r>
          </w:p>
        </w:tc>
        <w:tc>
          <w:tcPr>
            <w:tcW w:w="3685" w:type="dxa"/>
          </w:tcPr>
          <w:p w14:paraId="404911F3" w14:textId="77777777" w:rsidR="00E61AC0" w:rsidRDefault="00E61AC0" w:rsidP="006024AC">
            <w:r w:rsidRPr="00E61AC0">
              <w:t>Energieeffizienzbericht zur Abschlussevaluation</w:t>
            </w:r>
          </w:p>
        </w:tc>
        <w:tc>
          <w:tcPr>
            <w:tcW w:w="1701" w:type="dxa"/>
          </w:tcPr>
          <w:p w14:paraId="4E427756" w14:textId="77777777" w:rsidR="00E61AC0" w:rsidRDefault="00E61AC0" w:rsidP="006024AC">
            <w:pPr>
              <w:tabs>
                <w:tab w:val="left" w:pos="7938"/>
              </w:tabs>
              <w:spacing w:before="20" w:after="20"/>
            </w:pPr>
            <w:r>
              <w:t>-</w:t>
            </w:r>
          </w:p>
        </w:tc>
      </w:tr>
    </w:tbl>
    <w:p w14:paraId="11B8D85B" w14:textId="77777777" w:rsidR="00C15D1C" w:rsidRDefault="00C15D1C" w:rsidP="00C15D1C">
      <w:pPr>
        <w:rPr>
          <w:lang w:eastAsia="ja-JP"/>
        </w:rPr>
      </w:pPr>
    </w:p>
    <w:p w14:paraId="7B50E203" w14:textId="77777777" w:rsidR="00E61AC0" w:rsidRDefault="00E61AC0" w:rsidP="00C15D1C">
      <w:pPr>
        <w:rPr>
          <w:lang w:eastAsia="ja-JP"/>
        </w:rPr>
      </w:pPr>
    </w:p>
    <w:p w14:paraId="68FB8DD1" w14:textId="77777777" w:rsidR="00E61AC0" w:rsidRDefault="00E61AC0" w:rsidP="00C15D1C">
      <w:pPr>
        <w:rPr>
          <w:lang w:eastAsia="ja-JP"/>
        </w:rPr>
      </w:pPr>
    </w:p>
    <w:p w14:paraId="157C672A" w14:textId="77777777" w:rsidR="00E61AC0" w:rsidRDefault="00E61AC0" w:rsidP="00C15D1C">
      <w:pPr>
        <w:rPr>
          <w:lang w:eastAsia="ja-JP"/>
        </w:rPr>
      </w:pPr>
    </w:p>
    <w:p w14:paraId="608E80BC" w14:textId="77777777" w:rsidR="00E61AC0" w:rsidRDefault="00E61AC0" w:rsidP="00C15D1C">
      <w:pPr>
        <w:rPr>
          <w:lang w:eastAsia="ja-JP"/>
        </w:rPr>
      </w:pPr>
    </w:p>
    <w:p w14:paraId="55ED9B44" w14:textId="77777777" w:rsidR="00E61AC0" w:rsidRDefault="00E61AC0" w:rsidP="00C15D1C">
      <w:pPr>
        <w:rPr>
          <w:lang w:eastAsia="ja-JP"/>
        </w:rPr>
      </w:pPr>
    </w:p>
    <w:p w14:paraId="176A59EB" w14:textId="77777777" w:rsidR="00E61AC0" w:rsidRDefault="00E61AC0" w:rsidP="00C15D1C">
      <w:pPr>
        <w:rPr>
          <w:lang w:eastAsia="ja-JP"/>
        </w:rPr>
      </w:pPr>
    </w:p>
    <w:p w14:paraId="66085A85" w14:textId="77777777" w:rsidR="00E61AC0" w:rsidRDefault="00E61AC0" w:rsidP="00C15D1C">
      <w:pPr>
        <w:rPr>
          <w:lang w:eastAsia="ja-JP"/>
        </w:rPr>
      </w:pPr>
    </w:p>
    <w:p w14:paraId="69858B76" w14:textId="77777777" w:rsidR="00E61AC0" w:rsidRDefault="00E61AC0" w:rsidP="00C15D1C">
      <w:pPr>
        <w:rPr>
          <w:lang w:eastAsia="ja-JP"/>
        </w:rPr>
      </w:pPr>
    </w:p>
    <w:p w14:paraId="43442454" w14:textId="77777777" w:rsidR="00E61AC0" w:rsidRDefault="00E61AC0" w:rsidP="00C15D1C">
      <w:pPr>
        <w:rPr>
          <w:lang w:eastAsia="ja-JP"/>
        </w:rPr>
      </w:pPr>
    </w:p>
    <w:p w14:paraId="28328B06" w14:textId="77777777" w:rsidR="00E61AC0" w:rsidRDefault="00E61AC0" w:rsidP="00C15D1C">
      <w:pPr>
        <w:rPr>
          <w:lang w:eastAsia="ja-JP"/>
        </w:rPr>
      </w:pPr>
    </w:p>
    <w:p w14:paraId="360C3D39" w14:textId="77777777" w:rsidR="00E61AC0" w:rsidRDefault="00E61AC0" w:rsidP="00C15D1C">
      <w:pPr>
        <w:rPr>
          <w:lang w:eastAsia="ja-JP"/>
        </w:rPr>
      </w:pPr>
    </w:p>
    <w:p w14:paraId="0E957798" w14:textId="77777777" w:rsidR="00E61AC0" w:rsidRDefault="00E61AC0" w:rsidP="00C15D1C">
      <w:pPr>
        <w:rPr>
          <w:lang w:eastAsia="ja-JP"/>
        </w:rPr>
      </w:pPr>
    </w:p>
    <w:p w14:paraId="1719CB6D" w14:textId="77777777" w:rsidR="00E61AC0" w:rsidRDefault="00E61AC0" w:rsidP="00C15D1C">
      <w:pPr>
        <w:rPr>
          <w:lang w:eastAsia="ja-JP"/>
        </w:rPr>
      </w:pPr>
    </w:p>
    <w:p w14:paraId="539DD9D5" w14:textId="77777777" w:rsidR="00E61AC0" w:rsidRDefault="00E61AC0" w:rsidP="00C15D1C">
      <w:pPr>
        <w:rPr>
          <w:lang w:eastAsia="ja-JP"/>
        </w:rPr>
      </w:pPr>
    </w:p>
    <w:p w14:paraId="69BA93EC" w14:textId="77777777" w:rsidR="00E61AC0" w:rsidRDefault="00E61AC0" w:rsidP="00C15D1C">
      <w:pPr>
        <w:rPr>
          <w:lang w:eastAsia="ja-JP"/>
        </w:rPr>
      </w:pPr>
    </w:p>
    <w:p w14:paraId="35C9B2E1" w14:textId="77777777" w:rsidR="00CD51B1" w:rsidRPr="00B01AF0" w:rsidRDefault="00E61AC0" w:rsidP="0053720B">
      <w:pPr>
        <w:tabs>
          <w:tab w:val="left" w:pos="7938"/>
        </w:tabs>
        <w:spacing w:before="120" w:line="276" w:lineRule="auto"/>
      </w:pPr>
      <w:r>
        <w:rPr>
          <w:b/>
          <w:bCs/>
          <w:u w:val="single"/>
        </w:rPr>
        <w:lastRenderedPageBreak/>
        <w:t>A</w:t>
      </w:r>
      <w:r w:rsidR="00CD51B1" w:rsidRPr="00B01AF0">
        <w:rPr>
          <w:b/>
          <w:bCs/>
          <w:u w:val="single"/>
        </w:rPr>
        <w:t>nlagen zum Vertrag</w:t>
      </w:r>
    </w:p>
    <w:p w14:paraId="15E03C08" w14:textId="77777777" w:rsidR="002E291B" w:rsidRPr="00B01AF0" w:rsidRDefault="002E291B" w:rsidP="0053720B">
      <w:pPr>
        <w:tabs>
          <w:tab w:val="left" w:pos="7938"/>
        </w:tabs>
        <w:spacing w:line="276" w:lineRule="auto"/>
        <w:jc w:val="both"/>
      </w:pPr>
    </w:p>
    <w:p w14:paraId="566BADA9" w14:textId="77777777" w:rsidR="00D5183B" w:rsidRDefault="00CD51B1" w:rsidP="009D2B4C">
      <w:pPr>
        <w:tabs>
          <w:tab w:val="left" w:pos="7938"/>
        </w:tabs>
        <w:spacing w:line="276" w:lineRule="auto"/>
      </w:pPr>
      <w:r w:rsidRPr="00B01AF0">
        <w:t>Bitte benutzen Sie den vorliegenden Vordruck der Anlage 1 zum Vertrag.</w:t>
      </w:r>
    </w:p>
    <w:p w14:paraId="7BF2136B" w14:textId="77777777" w:rsidR="000E7EBF" w:rsidRPr="00B01AF0" w:rsidRDefault="000E7EBF" w:rsidP="009D2B4C">
      <w:pPr>
        <w:tabs>
          <w:tab w:val="left" w:pos="7938"/>
        </w:tabs>
        <w:spacing w:line="276" w:lineRule="auto"/>
      </w:pPr>
    </w:p>
    <w:p w14:paraId="10DFE6B6" w14:textId="77777777" w:rsidR="00E61AC0" w:rsidRDefault="00CD51B1" w:rsidP="00E61AC0">
      <w:r w:rsidRPr="00B01AF0">
        <w:t xml:space="preserve">Die nachstehenden </w:t>
      </w:r>
      <w:r w:rsidRPr="003A31AF">
        <w:rPr>
          <w:u w:val="single"/>
        </w:rPr>
        <w:t>Anlagen</w:t>
      </w:r>
      <w:r w:rsidRPr="00B01AF0">
        <w:t xml:space="preserve"> sind den Antragsunterlagen beizulegen:</w:t>
      </w:r>
    </w:p>
    <w:p w14:paraId="78A28AE3" w14:textId="4D092E1E" w:rsidR="00686FFD" w:rsidRDefault="00995CB5" w:rsidP="00E61AC0">
      <w:r>
        <w:br/>
      </w:r>
      <w:r w:rsidR="00FD0246" w:rsidRPr="00B01AF0">
        <w:t xml:space="preserve">Anlage </w:t>
      </w:r>
      <w:r w:rsidR="008D7A7C" w:rsidRPr="00B01AF0">
        <w:t>2</w:t>
      </w:r>
      <w:r w:rsidR="00294186">
        <w:t>/ 2e</w:t>
      </w:r>
      <w:r w:rsidR="00AF52AE">
        <w:t>/ 2d</w:t>
      </w:r>
      <w:r w:rsidR="00FD0246" w:rsidRPr="00B01AF0">
        <w:t>:</w:t>
      </w:r>
      <w:r w:rsidR="00C4366D" w:rsidRPr="00B01AF0">
        <w:tab/>
      </w:r>
      <w:r w:rsidR="00E61AC0" w:rsidRPr="00E9481A">
        <w:t>Energieeffizienzbericht</w:t>
      </w:r>
      <w:r w:rsidR="00294186">
        <w:t xml:space="preserve">/ </w:t>
      </w:r>
      <w:r w:rsidR="00294186" w:rsidRPr="00294186">
        <w:t>Monitoring Energie</w:t>
      </w:r>
    </w:p>
    <w:p w14:paraId="0EB71E34" w14:textId="77777777" w:rsidR="00B6557A" w:rsidRDefault="00A04458" w:rsidP="00B6557A">
      <w:pPr>
        <w:pStyle w:val="KeinLeerraum"/>
      </w:pPr>
      <w:r>
        <w:t xml:space="preserve">Anlage </w:t>
      </w:r>
      <w:r w:rsidR="00E61AC0">
        <w:t>4</w:t>
      </w:r>
      <w:r w:rsidR="00995CB5">
        <w:t>:</w:t>
      </w:r>
      <w:r w:rsidR="00995CB5">
        <w:tab/>
      </w:r>
      <w:r w:rsidR="00E61AC0">
        <w:t>Auditorengutachten</w:t>
      </w:r>
      <w:r w:rsidR="00B6557A">
        <w:tab/>
      </w:r>
    </w:p>
    <w:p w14:paraId="220E6E8F" w14:textId="70C4EAD0" w:rsidR="00E61AC0" w:rsidRDefault="00B6557A" w:rsidP="00E61AC0">
      <w:pPr>
        <w:pStyle w:val="KeinLeerraum"/>
        <w:ind w:left="3119" w:hanging="3119"/>
        <w:rPr>
          <w:i/>
          <w:iCs/>
          <w:sz w:val="20"/>
          <w:szCs w:val="20"/>
        </w:rPr>
      </w:pPr>
      <w:r>
        <w:t>Anlage 5:</w:t>
      </w:r>
      <w:r>
        <w:tab/>
      </w:r>
      <w:r w:rsidR="00A5646E" w:rsidRPr="00E9481A">
        <w:t>Stromkennzeichnung nach §42 Energiewirtschaftsgesetz</w:t>
      </w:r>
    </w:p>
    <w:p w14:paraId="1EB42A3C" w14:textId="21E55862" w:rsidR="00E61AC0" w:rsidRDefault="00B6557A" w:rsidP="00E61AC0">
      <w:r>
        <w:t>Anlage 6:</w:t>
      </w:r>
      <w:r>
        <w:tab/>
      </w:r>
      <w:r w:rsidR="00A5646E" w:rsidRPr="00B170D7">
        <w:t>Informationsmaterialien zur Energieeinsparung</w:t>
      </w:r>
    </w:p>
    <w:p w14:paraId="1A800583" w14:textId="589A2E3F" w:rsidR="00AF52AE" w:rsidRPr="000903D2" w:rsidRDefault="00AF52AE" w:rsidP="00E61AC0">
      <w:r>
        <w:t>Anlage 7:</w:t>
      </w:r>
      <w:r>
        <w:tab/>
      </w:r>
      <w:r w:rsidR="00A5646E" w:rsidRPr="002F6270">
        <w:t>Mustervertrag für die Abrechnung</w:t>
      </w:r>
    </w:p>
    <w:p w14:paraId="00C501D0" w14:textId="77777777" w:rsidR="00E61AC0" w:rsidRDefault="00E61AC0" w:rsidP="00E61AC0">
      <w:pPr>
        <w:pStyle w:val="KeinLeerraum"/>
        <w:ind w:left="3119" w:hanging="3119"/>
      </w:pPr>
    </w:p>
    <w:p w14:paraId="20E33D04" w14:textId="77777777" w:rsidR="00B6557A" w:rsidRDefault="00B6557A" w:rsidP="000F5B74">
      <w:pPr>
        <w:jc w:val="both"/>
      </w:pPr>
      <w:r>
        <w:t xml:space="preserve">Die </w:t>
      </w:r>
      <w:r w:rsidR="00E61AC0">
        <w:t xml:space="preserve">Anlage 2 zur Kriterienerfassung </w:t>
      </w:r>
      <w:r>
        <w:t>m</w:t>
      </w:r>
      <w:r w:rsidR="00E61AC0">
        <w:t>uss</w:t>
      </w:r>
      <w:r>
        <w:t xml:space="preserve"> durch </w:t>
      </w:r>
      <w:r w:rsidR="000F5B74">
        <w:t xml:space="preserve">einen </w:t>
      </w:r>
      <w:r>
        <w:t>Auditor*innen geprüft und bestätigt werden.</w:t>
      </w:r>
      <w:r w:rsidRPr="00B6557A">
        <w:t xml:space="preserve"> </w:t>
      </w:r>
      <w:r>
        <w:t>Die RAL gGmbH benennt mit Unterstüt</w:t>
      </w:r>
      <w:r w:rsidR="000F5B74">
        <w:t xml:space="preserve">zung </w:t>
      </w:r>
      <w:r w:rsidR="00E61AC0">
        <w:t xml:space="preserve">des </w:t>
      </w:r>
      <w:r>
        <w:t>Umweltbundesamtes dazu Auditor*innen</w:t>
      </w:r>
      <w:r w:rsidR="00E61AC0">
        <w:t xml:space="preserve"> (Anlage 3)</w:t>
      </w:r>
      <w:r>
        <w:t xml:space="preserve">. </w:t>
      </w:r>
    </w:p>
    <w:p w14:paraId="48A87BA0" w14:textId="77777777" w:rsidR="00890B9B" w:rsidRDefault="00890B9B" w:rsidP="00B6557A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</w:p>
    <w:p w14:paraId="029B7ECF" w14:textId="77777777" w:rsidR="00890B9B" w:rsidRDefault="00890B9B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</w:p>
    <w:p w14:paraId="225C868B" w14:textId="77777777" w:rsidR="002E629B" w:rsidRPr="00B01AF0" w:rsidRDefault="002E629B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>Ort:</w:t>
      </w:r>
      <w:r w:rsidRPr="00B01AF0">
        <w:rPr>
          <w:sz w:val="22"/>
        </w:rPr>
        <w:tab/>
      </w:r>
      <w:r w:rsidR="00D338F3" w:rsidRPr="00B01AF0">
        <w:rPr>
          <w:sz w:val="22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bookmarkStart w:id="83" w:name="Text59"/>
      <w:r w:rsidR="00D338F3" w:rsidRPr="00B01AF0">
        <w:rPr>
          <w:sz w:val="22"/>
        </w:rPr>
        <w:instrText xml:space="preserve"> FORMTEXT </w:instrText>
      </w:r>
      <w:r w:rsidR="00D338F3" w:rsidRPr="00B01AF0">
        <w:rPr>
          <w:sz w:val="22"/>
        </w:rPr>
      </w:r>
      <w:r w:rsidR="00D338F3" w:rsidRPr="00B01AF0">
        <w:rPr>
          <w:sz w:val="22"/>
        </w:rPr>
        <w:fldChar w:fldCharType="separate"/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D338F3" w:rsidRPr="00B01AF0">
        <w:rPr>
          <w:sz w:val="22"/>
        </w:rPr>
        <w:fldChar w:fldCharType="end"/>
      </w:r>
      <w:bookmarkEnd w:id="83"/>
      <w:r w:rsidR="00E57D79" w:rsidRPr="00B01AF0">
        <w:rPr>
          <w:sz w:val="22"/>
        </w:rPr>
        <w:tab/>
      </w:r>
    </w:p>
    <w:p w14:paraId="52A256F1" w14:textId="77777777" w:rsidR="00F260CB" w:rsidRPr="00B01AF0" w:rsidRDefault="002E629B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ab/>
      </w:r>
      <w:r w:rsidR="00E57D79" w:rsidRPr="00B01AF0">
        <w:rPr>
          <w:sz w:val="22"/>
        </w:rPr>
        <w:tab/>
      </w:r>
    </w:p>
    <w:p w14:paraId="38EE413B" w14:textId="77777777" w:rsidR="00EC4CD1" w:rsidRPr="00B01AF0" w:rsidRDefault="002E629B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>Datum:</w:t>
      </w:r>
      <w:r w:rsidRPr="00B01AF0">
        <w:rPr>
          <w:sz w:val="22"/>
        </w:rPr>
        <w:tab/>
      </w:r>
      <w:r w:rsidR="00D338F3" w:rsidRPr="00B01AF0">
        <w:rPr>
          <w:sz w:val="22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bookmarkStart w:id="84" w:name="Text60"/>
      <w:r w:rsidR="00D338F3" w:rsidRPr="00B01AF0">
        <w:rPr>
          <w:sz w:val="22"/>
        </w:rPr>
        <w:instrText xml:space="preserve"> FORMTEXT </w:instrText>
      </w:r>
      <w:r w:rsidR="00D338F3" w:rsidRPr="00B01AF0">
        <w:rPr>
          <w:sz w:val="22"/>
        </w:rPr>
      </w:r>
      <w:r w:rsidR="00D338F3" w:rsidRPr="00B01AF0">
        <w:rPr>
          <w:sz w:val="22"/>
        </w:rPr>
        <w:fldChar w:fldCharType="separate"/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D338F3" w:rsidRPr="00B01AF0">
        <w:rPr>
          <w:sz w:val="22"/>
        </w:rPr>
        <w:fldChar w:fldCharType="end"/>
      </w:r>
      <w:bookmarkEnd w:id="84"/>
      <w:r w:rsidR="00E57D79" w:rsidRPr="00B01AF0">
        <w:rPr>
          <w:sz w:val="22"/>
        </w:rPr>
        <w:tab/>
      </w:r>
    </w:p>
    <w:p w14:paraId="27493A91" w14:textId="77777777" w:rsidR="00EC4CD1" w:rsidRPr="00B01AF0" w:rsidRDefault="00EC4CD1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ab/>
      </w:r>
      <w:r w:rsidRPr="00B01AF0">
        <w:rPr>
          <w:sz w:val="22"/>
        </w:rPr>
        <w:tab/>
      </w:r>
      <w:r w:rsidRPr="00B01AF0">
        <w:rPr>
          <w:sz w:val="22"/>
        </w:rPr>
        <w:tab/>
        <w:t>Zeichennehmer:</w:t>
      </w:r>
    </w:p>
    <w:p w14:paraId="3F58A71D" w14:textId="77777777" w:rsidR="00EC4CD1" w:rsidRPr="00B01AF0" w:rsidRDefault="00EC4CD1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ab/>
      </w:r>
      <w:r w:rsidRPr="00B01AF0">
        <w:rPr>
          <w:sz w:val="22"/>
        </w:rPr>
        <w:tab/>
      </w:r>
      <w:r w:rsidRPr="00B01AF0">
        <w:rPr>
          <w:sz w:val="22"/>
        </w:rPr>
        <w:tab/>
        <w:t>(rechtsverbindliche Unterschrift</w:t>
      </w:r>
    </w:p>
    <w:p w14:paraId="470FE697" w14:textId="77777777" w:rsidR="002E629B" w:rsidRPr="00B01AF0" w:rsidRDefault="00EC4CD1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ab/>
      </w:r>
      <w:r w:rsidRPr="00B01AF0">
        <w:rPr>
          <w:sz w:val="22"/>
        </w:rPr>
        <w:tab/>
      </w:r>
      <w:r w:rsidRPr="00B01AF0">
        <w:rPr>
          <w:sz w:val="22"/>
        </w:rPr>
        <w:tab/>
        <w:t>und Firmenstempel)</w:t>
      </w:r>
      <w:r w:rsidRPr="00B01AF0">
        <w:rPr>
          <w:sz w:val="22"/>
        </w:rPr>
        <w:tab/>
      </w:r>
    </w:p>
    <w:sectPr w:rsidR="002E629B" w:rsidRPr="00B01AF0" w:rsidSect="003B144A">
      <w:headerReference w:type="even" r:id="rId8"/>
      <w:headerReference w:type="default" r:id="rId9"/>
      <w:footerReference w:type="even" r:id="rId10"/>
      <w:footerReference w:type="default" r:id="rId11"/>
      <w:type w:val="continuous"/>
      <w:pgSz w:w="16840" w:h="11907" w:orient="landscape" w:code="9"/>
      <w:pgMar w:top="1418" w:right="1531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63800C" w14:textId="77777777" w:rsidR="006024AC" w:rsidRDefault="006024AC">
      <w:r>
        <w:separator/>
      </w:r>
    </w:p>
    <w:p w14:paraId="0534522F" w14:textId="77777777" w:rsidR="006024AC" w:rsidRDefault="006024AC"/>
    <w:p w14:paraId="4341986F" w14:textId="77777777" w:rsidR="006024AC" w:rsidRDefault="006024AC" w:rsidP="0050007C"/>
    <w:p w14:paraId="4681BF7A" w14:textId="77777777" w:rsidR="006024AC" w:rsidRDefault="006024AC"/>
    <w:p w14:paraId="7A9B8D66" w14:textId="77777777" w:rsidR="006024AC" w:rsidRDefault="006024AC"/>
  </w:endnote>
  <w:endnote w:type="continuationSeparator" w:id="0">
    <w:p w14:paraId="7417DF09" w14:textId="77777777" w:rsidR="006024AC" w:rsidRDefault="006024AC">
      <w:r>
        <w:continuationSeparator/>
      </w:r>
    </w:p>
    <w:p w14:paraId="52D453B4" w14:textId="77777777" w:rsidR="006024AC" w:rsidRDefault="006024AC"/>
    <w:p w14:paraId="369C0EE9" w14:textId="77777777" w:rsidR="006024AC" w:rsidRDefault="006024AC" w:rsidP="0050007C"/>
    <w:p w14:paraId="1BF4D76A" w14:textId="77777777" w:rsidR="006024AC" w:rsidRDefault="006024AC"/>
    <w:p w14:paraId="1AF8BE06" w14:textId="77777777" w:rsidR="006024AC" w:rsidRDefault="006024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43A50" w14:textId="77777777" w:rsidR="006024AC" w:rsidRDefault="006024AC">
    <w:pPr>
      <w:pStyle w:val="Fuzeile"/>
    </w:pPr>
  </w:p>
  <w:p w14:paraId="03EDC9BC" w14:textId="77777777" w:rsidR="006024AC" w:rsidRDefault="006024AC"/>
  <w:p w14:paraId="5460ED63" w14:textId="77777777" w:rsidR="006024AC" w:rsidRDefault="006024AC" w:rsidP="0050007C"/>
  <w:p w14:paraId="257FE2BB" w14:textId="77777777" w:rsidR="006024AC" w:rsidRDefault="006024AC" w:rsidP="0050007C"/>
  <w:p w14:paraId="3629EBC3" w14:textId="77777777" w:rsidR="006024AC" w:rsidRDefault="006024AC" w:rsidP="005745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7B7DC9" w14:textId="0E1975FC" w:rsidR="006024AC" w:rsidRDefault="009A2F43" w:rsidP="007F57D1">
    <w:pPr>
      <w:pStyle w:val="Fuzeile"/>
      <w:tabs>
        <w:tab w:val="clear" w:pos="4536"/>
        <w:tab w:val="clear" w:pos="9072"/>
        <w:tab w:val="center" w:pos="7088"/>
      </w:tabs>
      <w:jc w:val="both"/>
      <w:rPr>
        <w:noProof/>
      </w:rPr>
    </w:pPr>
    <w:ins w:id="85" w:author="Buttner, Henrike" w:date="2021-05-18T11:34:00Z">
      <w:r>
        <w:t xml:space="preserve">18-05-2021 </w:t>
      </w:r>
    </w:ins>
    <w:r w:rsidR="006024AC">
      <w:t>Anlage 1</w:t>
    </w:r>
    <w:ins w:id="86" w:author="Buttner, Henrike" w:date="2021-05-18T11:34:00Z">
      <w:r>
        <w:t xml:space="preserve"> zum Vertrag</w:t>
      </w:r>
    </w:ins>
    <w:r w:rsidR="006024AC">
      <w:tab/>
    </w:r>
    <w:r w:rsidR="006024AC">
      <w:rPr>
        <w:rStyle w:val="Seitenzahl"/>
      </w:rPr>
      <w:fldChar w:fldCharType="begin"/>
    </w:r>
    <w:r w:rsidR="006024AC">
      <w:rPr>
        <w:rStyle w:val="Seitenzahl"/>
      </w:rPr>
      <w:instrText xml:space="preserve"> PAGE </w:instrText>
    </w:r>
    <w:r w:rsidR="006024AC">
      <w:rPr>
        <w:rStyle w:val="Seitenzahl"/>
      </w:rPr>
      <w:fldChar w:fldCharType="separate"/>
    </w:r>
    <w:r w:rsidR="005C3376">
      <w:rPr>
        <w:rStyle w:val="Seitenzahl"/>
        <w:noProof/>
      </w:rPr>
      <w:t>1</w:t>
    </w:r>
    <w:r w:rsidR="006024AC">
      <w:rPr>
        <w:rStyle w:val="Seitenzahl"/>
      </w:rPr>
      <w:fldChar w:fldCharType="end"/>
    </w:r>
    <w:r w:rsidR="006024AC">
      <w:t>/</w:t>
    </w:r>
    <w:r w:rsidR="00121E7D">
      <w:fldChar w:fldCharType="begin"/>
    </w:r>
    <w:r w:rsidR="00121E7D">
      <w:instrText xml:space="preserve"> NUMPAGES   \* MERGEFORMAT </w:instrText>
    </w:r>
    <w:r w:rsidR="00121E7D">
      <w:fldChar w:fldCharType="separate"/>
    </w:r>
    <w:r w:rsidR="005C3376">
      <w:rPr>
        <w:noProof/>
      </w:rPr>
      <w:t>7</w:t>
    </w:r>
    <w:r w:rsidR="00121E7D">
      <w:rPr>
        <w:noProof/>
      </w:rPr>
      <w:fldChar w:fldCharType="end"/>
    </w:r>
    <w:r w:rsidR="006024AC">
      <w:rPr>
        <w:noProof/>
      </w:rPr>
      <w:tab/>
    </w:r>
    <w:r w:rsidR="006024AC">
      <w:rPr>
        <w:noProof/>
      </w:rPr>
      <w:tab/>
    </w:r>
    <w:r w:rsidR="006024AC">
      <w:rPr>
        <w:noProof/>
      </w:rPr>
      <w:tab/>
    </w:r>
    <w:r w:rsidR="006024AC">
      <w:rPr>
        <w:noProof/>
      </w:rPr>
      <w:tab/>
    </w:r>
    <w:r w:rsidR="006024AC">
      <w:rPr>
        <w:noProof/>
      </w:rPr>
      <w:tab/>
      <w:t>DE</w:t>
    </w:r>
    <w:r w:rsidR="004E3B02">
      <w:t xml:space="preserve">-UZ </w:t>
    </w:r>
    <w:r w:rsidR="00404656">
      <w:t>214</w:t>
    </w:r>
    <w:r w:rsidR="006024AC">
      <w:t xml:space="preserve"> Ausgabe Januar </w:t>
    </w:r>
    <w:r w:rsidR="004E3B02">
      <w:t>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F2FAF7" w14:textId="77777777" w:rsidR="006024AC" w:rsidRDefault="006024AC">
      <w:r>
        <w:separator/>
      </w:r>
    </w:p>
  </w:footnote>
  <w:footnote w:type="continuationSeparator" w:id="0">
    <w:p w14:paraId="7C7FA217" w14:textId="77777777" w:rsidR="006024AC" w:rsidRDefault="006024AC">
      <w:r>
        <w:continuationSeparator/>
      </w:r>
    </w:p>
    <w:p w14:paraId="477A3A33" w14:textId="77777777" w:rsidR="006024AC" w:rsidRDefault="006024AC"/>
    <w:p w14:paraId="37179B75" w14:textId="77777777" w:rsidR="006024AC" w:rsidRDefault="006024AC" w:rsidP="0050007C"/>
    <w:p w14:paraId="1FB3A4AF" w14:textId="77777777" w:rsidR="006024AC" w:rsidRDefault="006024AC"/>
    <w:p w14:paraId="49C1847F" w14:textId="77777777" w:rsidR="006024AC" w:rsidRDefault="006024AC"/>
  </w:footnote>
  <w:footnote w:id="1">
    <w:p w14:paraId="7885C73A" w14:textId="77777777" w:rsidR="006024AC" w:rsidRDefault="006024AC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r w:rsidRPr="0047351A">
        <w:t>Für jede unterschiedliche Produktbezeichnung ist eine Anlage auszufüllen.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A187B6" w14:textId="77777777" w:rsidR="006024AC" w:rsidRDefault="006024AC">
    <w:pPr>
      <w:pStyle w:val="Kopfzeile"/>
    </w:pPr>
  </w:p>
  <w:p w14:paraId="14E013CE" w14:textId="77777777" w:rsidR="006024AC" w:rsidRDefault="006024AC"/>
  <w:p w14:paraId="736492A2" w14:textId="77777777" w:rsidR="006024AC" w:rsidRDefault="006024AC" w:rsidP="0050007C"/>
  <w:p w14:paraId="745A5805" w14:textId="77777777" w:rsidR="006024AC" w:rsidRDefault="006024AC" w:rsidP="0050007C"/>
  <w:p w14:paraId="48EFABBB" w14:textId="77777777" w:rsidR="006024AC" w:rsidRDefault="006024AC" w:rsidP="005745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9C39A" w14:textId="77777777" w:rsidR="006024AC" w:rsidRDefault="006024AC" w:rsidP="00C83B8A">
    <w:pPr>
      <w:pStyle w:val="Kopfzeile"/>
      <w:jc w:val="right"/>
    </w:pPr>
    <w:r>
      <w:rPr>
        <w:noProof/>
      </w:rPr>
      <w:drawing>
        <wp:inline distT="0" distB="0" distL="0" distR="0" wp14:anchorId="7F3FC7FB" wp14:editId="4CE7ED41">
          <wp:extent cx="885825" cy="619125"/>
          <wp:effectExtent l="0" t="0" r="9525" b="9525"/>
          <wp:docPr id="2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21C456" w14:textId="77777777" w:rsidR="006024AC" w:rsidRDefault="006024AC" w:rsidP="00C83B8A">
    <w:pPr>
      <w:pStyle w:val="Kopfzeile"/>
      <w:jc w:val="right"/>
    </w:pPr>
  </w:p>
  <w:p w14:paraId="5E75E577" w14:textId="77777777" w:rsidR="006024AC" w:rsidRDefault="006024AC" w:rsidP="0057454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A79F1"/>
    <w:multiLevelType w:val="hybridMultilevel"/>
    <w:tmpl w:val="BFDCD8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6A2B5F"/>
    <w:multiLevelType w:val="hybridMultilevel"/>
    <w:tmpl w:val="4014AA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F57E86"/>
    <w:multiLevelType w:val="hybridMultilevel"/>
    <w:tmpl w:val="7DDE33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5D6A64"/>
    <w:multiLevelType w:val="hybridMultilevel"/>
    <w:tmpl w:val="B53665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52157"/>
    <w:multiLevelType w:val="multilevel"/>
    <w:tmpl w:val="5DE44626"/>
    <w:lvl w:ilvl="0">
      <w:start w:val="1"/>
      <w:numFmt w:val="decimal"/>
      <w:pStyle w:val="b1"/>
      <w:lvlText w:val="%1"/>
      <w:lvlJc w:val="left"/>
      <w:pPr>
        <w:ind w:left="425" w:hanging="425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pStyle w:val="b2"/>
      <w:lvlText w:val="%1.%2"/>
      <w:lvlJc w:val="left"/>
      <w:pPr>
        <w:ind w:left="2836" w:hanging="851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b3"/>
      <w:lvlText w:val="%1.%2.%3"/>
      <w:lvlJc w:val="left"/>
      <w:pPr>
        <w:ind w:left="1276" w:hanging="1276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b4"/>
      <w:lvlText w:val="%1.%2.%3.%4"/>
      <w:lvlJc w:val="left"/>
      <w:pPr>
        <w:ind w:left="1701" w:hanging="1701"/>
      </w:pPr>
      <w:rPr>
        <w:rFonts w:ascii="Verdana" w:hAnsi="Verdana" w:hint="default"/>
        <w:b/>
        <w:i w:val="0"/>
        <w:sz w:val="20"/>
      </w:rPr>
    </w:lvl>
    <w:lvl w:ilvl="4">
      <w:start w:val="1"/>
      <w:numFmt w:val="decimal"/>
      <w:pStyle w:val="b5"/>
      <w:lvlText w:val="%1.%2.%3.%4.%5"/>
      <w:lvlJc w:val="left"/>
      <w:pPr>
        <w:ind w:left="2126" w:hanging="2126"/>
      </w:pPr>
      <w:rPr>
        <w:rFonts w:ascii="Verdana" w:hAnsi="Verdana" w:hint="default"/>
        <w:b/>
        <w:i w:val="0"/>
        <w:sz w:val="20"/>
      </w:rPr>
    </w:lvl>
    <w:lvl w:ilvl="5">
      <w:start w:val="1"/>
      <w:numFmt w:val="decimal"/>
      <w:pStyle w:val="b6"/>
      <w:lvlText w:val="%1.%2.%3.%4.%5.%6"/>
      <w:lvlJc w:val="left"/>
      <w:pPr>
        <w:ind w:left="2552" w:hanging="2552"/>
      </w:pPr>
      <w:rPr>
        <w:rFonts w:ascii="Verdana" w:hAnsi="Verdana" w:hint="default"/>
        <w:b/>
        <w:i w:val="0"/>
        <w:sz w:val="20"/>
      </w:rPr>
    </w:lvl>
    <w:lvl w:ilvl="6">
      <w:start w:val="1"/>
      <w:numFmt w:val="lowerLetter"/>
      <w:pStyle w:val="AufzhlungBuchstabe"/>
      <w:lvlText w:val="%7)"/>
      <w:lvlJc w:val="left"/>
      <w:pPr>
        <w:ind w:left="425" w:hanging="425"/>
      </w:pPr>
      <w:rPr>
        <w:rFonts w:ascii="Verdana" w:hAnsi="Verdana" w:hint="default"/>
        <w:b w:val="0"/>
        <w:i w:val="0"/>
        <w:sz w:val="20"/>
      </w:rPr>
    </w:lvl>
    <w:lvl w:ilvl="7">
      <w:start w:val="1"/>
      <w:numFmt w:val="lowerLetter"/>
      <w:pStyle w:val="AufzhlungBuchstabeKursiv"/>
      <w:lvlText w:val="%8)"/>
      <w:lvlJc w:val="left"/>
      <w:pPr>
        <w:ind w:left="425" w:hanging="425"/>
      </w:pPr>
      <w:rPr>
        <w:rFonts w:ascii="Verdana" w:hAnsi="Verdana" w:hint="default"/>
        <w:b w:val="0"/>
        <w:i/>
        <w:sz w:val="20"/>
      </w:rPr>
    </w:lvl>
    <w:lvl w:ilvl="8">
      <w:start w:val="1"/>
      <w:numFmt w:val="lowerLetter"/>
      <w:pStyle w:val="AufzhlungBuchstabeFett"/>
      <w:lvlText w:val="%9)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</w:abstractNum>
  <w:abstractNum w:abstractNumId="5" w15:restartNumberingAfterBreak="0">
    <w:nsid w:val="1C7572FB"/>
    <w:multiLevelType w:val="hybridMultilevel"/>
    <w:tmpl w:val="8AE4BA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F635A1"/>
    <w:multiLevelType w:val="hybridMultilevel"/>
    <w:tmpl w:val="BA8AB1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C95259"/>
    <w:multiLevelType w:val="multilevel"/>
    <w:tmpl w:val="67EC2E12"/>
    <w:styleLink w:val="Formatvorlage7"/>
    <w:lvl w:ilvl="0">
      <w:start w:val="2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5774B10"/>
    <w:multiLevelType w:val="hybridMultilevel"/>
    <w:tmpl w:val="CF6638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6741FE"/>
    <w:multiLevelType w:val="hybridMultilevel"/>
    <w:tmpl w:val="EEA26AC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4CD7D49"/>
    <w:multiLevelType w:val="hybridMultilevel"/>
    <w:tmpl w:val="7264F8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194843"/>
    <w:multiLevelType w:val="hybridMultilevel"/>
    <w:tmpl w:val="8DC2B2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57011C"/>
    <w:multiLevelType w:val="hybridMultilevel"/>
    <w:tmpl w:val="88047A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4E6A25"/>
    <w:multiLevelType w:val="hybridMultilevel"/>
    <w:tmpl w:val="F87EB2D0"/>
    <w:lvl w:ilvl="0" w:tplc="738AF59C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2B54C6"/>
    <w:multiLevelType w:val="hybridMultilevel"/>
    <w:tmpl w:val="01AEEB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383988"/>
    <w:multiLevelType w:val="hybridMultilevel"/>
    <w:tmpl w:val="BDAC1F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6"/>
  </w:num>
  <w:num w:numId="4">
    <w:abstractNumId w:val="5"/>
  </w:num>
  <w:num w:numId="5">
    <w:abstractNumId w:val="12"/>
  </w:num>
  <w:num w:numId="6">
    <w:abstractNumId w:val="3"/>
  </w:num>
  <w:num w:numId="7">
    <w:abstractNumId w:val="14"/>
  </w:num>
  <w:num w:numId="8">
    <w:abstractNumId w:val="2"/>
  </w:num>
  <w:num w:numId="9">
    <w:abstractNumId w:val="0"/>
  </w:num>
  <w:num w:numId="10">
    <w:abstractNumId w:val="8"/>
  </w:num>
  <w:num w:numId="11">
    <w:abstractNumId w:val="10"/>
  </w:num>
  <w:num w:numId="12">
    <w:abstractNumId w:val="11"/>
  </w:num>
  <w:num w:numId="13">
    <w:abstractNumId w:val="1"/>
  </w:num>
  <w:num w:numId="14">
    <w:abstractNumId w:val="15"/>
  </w:num>
  <w:num w:numId="15">
    <w:abstractNumId w:val="9"/>
  </w:num>
  <w:num w:numId="16">
    <w:abstractNumId w:val="4"/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Buttner, Henrike">
    <w15:presenceInfo w15:providerId="AD" w15:userId="S-1-5-21-1085031214-813497703-725345543-431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ocumentProtection w:edit="forms" w:enforcement="1" w:cryptProviderType="rsaAES" w:cryptAlgorithmClass="hash" w:cryptAlgorithmType="typeAny" w:cryptAlgorithmSid="14" w:cryptSpinCount="100000" w:hash="8ECixQQPbNRxpWxTs/VHB8Zk/UaBNpGBkGZDc3J/zdWVQz3G8EW9yvgCPXZohhlP5m2vw3XPr7PBuN7uB9UEPw==" w:salt="8HGFGedP/vcfHJ1dw4tu5Q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97"/>
    <w:rsid w:val="00000172"/>
    <w:rsid w:val="00001B0B"/>
    <w:rsid w:val="0000246E"/>
    <w:rsid w:val="000033F2"/>
    <w:rsid w:val="000042EE"/>
    <w:rsid w:val="00004352"/>
    <w:rsid w:val="00004B01"/>
    <w:rsid w:val="0000559F"/>
    <w:rsid w:val="000060CC"/>
    <w:rsid w:val="00006461"/>
    <w:rsid w:val="00006D73"/>
    <w:rsid w:val="00006D8B"/>
    <w:rsid w:val="00006F5D"/>
    <w:rsid w:val="000070EF"/>
    <w:rsid w:val="00010638"/>
    <w:rsid w:val="00011434"/>
    <w:rsid w:val="0001281D"/>
    <w:rsid w:val="000128FA"/>
    <w:rsid w:val="0001304D"/>
    <w:rsid w:val="0001319B"/>
    <w:rsid w:val="000132C8"/>
    <w:rsid w:val="000159D9"/>
    <w:rsid w:val="00016B19"/>
    <w:rsid w:val="00016FAC"/>
    <w:rsid w:val="00017B60"/>
    <w:rsid w:val="0002001B"/>
    <w:rsid w:val="000207A4"/>
    <w:rsid w:val="0002135C"/>
    <w:rsid w:val="000215C7"/>
    <w:rsid w:val="000221A4"/>
    <w:rsid w:val="000225C4"/>
    <w:rsid w:val="00023343"/>
    <w:rsid w:val="00023B55"/>
    <w:rsid w:val="00023FFD"/>
    <w:rsid w:val="0002412B"/>
    <w:rsid w:val="00024D2A"/>
    <w:rsid w:val="00025263"/>
    <w:rsid w:val="0002613F"/>
    <w:rsid w:val="000278D7"/>
    <w:rsid w:val="000315B8"/>
    <w:rsid w:val="000322DC"/>
    <w:rsid w:val="00032514"/>
    <w:rsid w:val="000333A4"/>
    <w:rsid w:val="000335B3"/>
    <w:rsid w:val="000336E5"/>
    <w:rsid w:val="000337EB"/>
    <w:rsid w:val="00033A86"/>
    <w:rsid w:val="00033E4F"/>
    <w:rsid w:val="000349B9"/>
    <w:rsid w:val="00034B8D"/>
    <w:rsid w:val="00034D7D"/>
    <w:rsid w:val="000352CA"/>
    <w:rsid w:val="000358CD"/>
    <w:rsid w:val="0003668C"/>
    <w:rsid w:val="00036DD5"/>
    <w:rsid w:val="000407FF"/>
    <w:rsid w:val="00040881"/>
    <w:rsid w:val="0004223E"/>
    <w:rsid w:val="00042AF8"/>
    <w:rsid w:val="0004315D"/>
    <w:rsid w:val="00045ABE"/>
    <w:rsid w:val="00045DE8"/>
    <w:rsid w:val="0004655D"/>
    <w:rsid w:val="00046723"/>
    <w:rsid w:val="000468A9"/>
    <w:rsid w:val="00046B45"/>
    <w:rsid w:val="000471DC"/>
    <w:rsid w:val="00047575"/>
    <w:rsid w:val="0004771A"/>
    <w:rsid w:val="00050851"/>
    <w:rsid w:val="00050ED9"/>
    <w:rsid w:val="00051146"/>
    <w:rsid w:val="0005611B"/>
    <w:rsid w:val="0005731C"/>
    <w:rsid w:val="000578A8"/>
    <w:rsid w:val="00057A7E"/>
    <w:rsid w:val="00060160"/>
    <w:rsid w:val="00060221"/>
    <w:rsid w:val="00060825"/>
    <w:rsid w:val="00060DF1"/>
    <w:rsid w:val="00063962"/>
    <w:rsid w:val="00064114"/>
    <w:rsid w:val="00065B9D"/>
    <w:rsid w:val="0006627D"/>
    <w:rsid w:val="00066F46"/>
    <w:rsid w:val="00067654"/>
    <w:rsid w:val="000700CA"/>
    <w:rsid w:val="00071D1E"/>
    <w:rsid w:val="00072AC0"/>
    <w:rsid w:val="0007395D"/>
    <w:rsid w:val="00073A7B"/>
    <w:rsid w:val="00073C65"/>
    <w:rsid w:val="00075060"/>
    <w:rsid w:val="000751A6"/>
    <w:rsid w:val="00075311"/>
    <w:rsid w:val="00075ACF"/>
    <w:rsid w:val="00075E6D"/>
    <w:rsid w:val="00076631"/>
    <w:rsid w:val="00076671"/>
    <w:rsid w:val="00077406"/>
    <w:rsid w:val="00080879"/>
    <w:rsid w:val="000815AE"/>
    <w:rsid w:val="00081750"/>
    <w:rsid w:val="00081FCF"/>
    <w:rsid w:val="0008377C"/>
    <w:rsid w:val="00083C13"/>
    <w:rsid w:val="00083E6E"/>
    <w:rsid w:val="00084AEA"/>
    <w:rsid w:val="000867E6"/>
    <w:rsid w:val="00086EE7"/>
    <w:rsid w:val="00086F42"/>
    <w:rsid w:val="000901DC"/>
    <w:rsid w:val="000903D2"/>
    <w:rsid w:val="000906D7"/>
    <w:rsid w:val="00090B6D"/>
    <w:rsid w:val="00091EF2"/>
    <w:rsid w:val="00092B9D"/>
    <w:rsid w:val="00093993"/>
    <w:rsid w:val="00093BFD"/>
    <w:rsid w:val="00094273"/>
    <w:rsid w:val="00094ABB"/>
    <w:rsid w:val="00095ED0"/>
    <w:rsid w:val="00096F7C"/>
    <w:rsid w:val="000A037A"/>
    <w:rsid w:val="000A0ACF"/>
    <w:rsid w:val="000A1908"/>
    <w:rsid w:val="000A1AF4"/>
    <w:rsid w:val="000A35CC"/>
    <w:rsid w:val="000A5108"/>
    <w:rsid w:val="000B009C"/>
    <w:rsid w:val="000B083D"/>
    <w:rsid w:val="000B0928"/>
    <w:rsid w:val="000B18F9"/>
    <w:rsid w:val="000B2483"/>
    <w:rsid w:val="000B33B5"/>
    <w:rsid w:val="000B3558"/>
    <w:rsid w:val="000B4421"/>
    <w:rsid w:val="000B5DDF"/>
    <w:rsid w:val="000B62A3"/>
    <w:rsid w:val="000C1081"/>
    <w:rsid w:val="000C1A66"/>
    <w:rsid w:val="000C212C"/>
    <w:rsid w:val="000C2B0C"/>
    <w:rsid w:val="000C4C8C"/>
    <w:rsid w:val="000C4D12"/>
    <w:rsid w:val="000C4F1F"/>
    <w:rsid w:val="000C6443"/>
    <w:rsid w:val="000D08D1"/>
    <w:rsid w:val="000D104C"/>
    <w:rsid w:val="000D3381"/>
    <w:rsid w:val="000D3439"/>
    <w:rsid w:val="000D3A49"/>
    <w:rsid w:val="000D4C52"/>
    <w:rsid w:val="000D5C6E"/>
    <w:rsid w:val="000D6D10"/>
    <w:rsid w:val="000D756B"/>
    <w:rsid w:val="000D7A8F"/>
    <w:rsid w:val="000E05EB"/>
    <w:rsid w:val="000E0FF2"/>
    <w:rsid w:val="000E18B9"/>
    <w:rsid w:val="000E2710"/>
    <w:rsid w:val="000E27AE"/>
    <w:rsid w:val="000E30E5"/>
    <w:rsid w:val="000E3FF9"/>
    <w:rsid w:val="000E496C"/>
    <w:rsid w:val="000E4C80"/>
    <w:rsid w:val="000E51E6"/>
    <w:rsid w:val="000E60D8"/>
    <w:rsid w:val="000E6500"/>
    <w:rsid w:val="000E69CB"/>
    <w:rsid w:val="000E6CA7"/>
    <w:rsid w:val="000E7EBF"/>
    <w:rsid w:val="000F076C"/>
    <w:rsid w:val="000F0FCF"/>
    <w:rsid w:val="000F1DDC"/>
    <w:rsid w:val="000F2ED8"/>
    <w:rsid w:val="000F4AAE"/>
    <w:rsid w:val="000F52BC"/>
    <w:rsid w:val="000F5AD7"/>
    <w:rsid w:val="000F5B74"/>
    <w:rsid w:val="000F6487"/>
    <w:rsid w:val="000F6C55"/>
    <w:rsid w:val="000F73A0"/>
    <w:rsid w:val="000F7971"/>
    <w:rsid w:val="00102688"/>
    <w:rsid w:val="001031E7"/>
    <w:rsid w:val="00103C8E"/>
    <w:rsid w:val="00105828"/>
    <w:rsid w:val="00105E39"/>
    <w:rsid w:val="001061A0"/>
    <w:rsid w:val="00106B61"/>
    <w:rsid w:val="00107296"/>
    <w:rsid w:val="00107545"/>
    <w:rsid w:val="00110406"/>
    <w:rsid w:val="00111059"/>
    <w:rsid w:val="0011107A"/>
    <w:rsid w:val="00111295"/>
    <w:rsid w:val="00111720"/>
    <w:rsid w:val="00111928"/>
    <w:rsid w:val="0011237F"/>
    <w:rsid w:val="0011274A"/>
    <w:rsid w:val="001129C1"/>
    <w:rsid w:val="001132C0"/>
    <w:rsid w:val="0011350E"/>
    <w:rsid w:val="00113A5B"/>
    <w:rsid w:val="00114037"/>
    <w:rsid w:val="00115EE9"/>
    <w:rsid w:val="00116453"/>
    <w:rsid w:val="00116BEA"/>
    <w:rsid w:val="00117228"/>
    <w:rsid w:val="00117264"/>
    <w:rsid w:val="00117509"/>
    <w:rsid w:val="00117BE5"/>
    <w:rsid w:val="00120485"/>
    <w:rsid w:val="001205A9"/>
    <w:rsid w:val="00120952"/>
    <w:rsid w:val="00121DC8"/>
    <w:rsid w:val="00121E7B"/>
    <w:rsid w:val="00121E7D"/>
    <w:rsid w:val="00121F77"/>
    <w:rsid w:val="00122921"/>
    <w:rsid w:val="00122B8C"/>
    <w:rsid w:val="00123414"/>
    <w:rsid w:val="001243B1"/>
    <w:rsid w:val="00124EE5"/>
    <w:rsid w:val="00125A24"/>
    <w:rsid w:val="0012704F"/>
    <w:rsid w:val="00127145"/>
    <w:rsid w:val="00133AA9"/>
    <w:rsid w:val="00134057"/>
    <w:rsid w:val="00134F1D"/>
    <w:rsid w:val="00135190"/>
    <w:rsid w:val="0013591F"/>
    <w:rsid w:val="001368AF"/>
    <w:rsid w:val="00136C6F"/>
    <w:rsid w:val="001372EF"/>
    <w:rsid w:val="00137532"/>
    <w:rsid w:val="00137F85"/>
    <w:rsid w:val="0014019E"/>
    <w:rsid w:val="0014132E"/>
    <w:rsid w:val="001418D2"/>
    <w:rsid w:val="00141CBE"/>
    <w:rsid w:val="001422F5"/>
    <w:rsid w:val="00142F66"/>
    <w:rsid w:val="00143F2D"/>
    <w:rsid w:val="00144A54"/>
    <w:rsid w:val="0014654A"/>
    <w:rsid w:val="0014704E"/>
    <w:rsid w:val="00147061"/>
    <w:rsid w:val="0015045F"/>
    <w:rsid w:val="0015188D"/>
    <w:rsid w:val="00152E45"/>
    <w:rsid w:val="001543CB"/>
    <w:rsid w:val="00156D3E"/>
    <w:rsid w:val="001626E9"/>
    <w:rsid w:val="00162941"/>
    <w:rsid w:val="00162A35"/>
    <w:rsid w:val="00163A2D"/>
    <w:rsid w:val="00164659"/>
    <w:rsid w:val="0016539C"/>
    <w:rsid w:val="00165502"/>
    <w:rsid w:val="00166473"/>
    <w:rsid w:val="00166887"/>
    <w:rsid w:val="00167E9F"/>
    <w:rsid w:val="00167FD7"/>
    <w:rsid w:val="0017198F"/>
    <w:rsid w:val="00172B23"/>
    <w:rsid w:val="00174029"/>
    <w:rsid w:val="0017411B"/>
    <w:rsid w:val="00174916"/>
    <w:rsid w:val="00174C44"/>
    <w:rsid w:val="00175510"/>
    <w:rsid w:val="00175FFF"/>
    <w:rsid w:val="00176155"/>
    <w:rsid w:val="00176AEF"/>
    <w:rsid w:val="00177947"/>
    <w:rsid w:val="00180613"/>
    <w:rsid w:val="00180E94"/>
    <w:rsid w:val="001817E7"/>
    <w:rsid w:val="00181A4A"/>
    <w:rsid w:val="0018203E"/>
    <w:rsid w:val="00183270"/>
    <w:rsid w:val="00184430"/>
    <w:rsid w:val="0018542D"/>
    <w:rsid w:val="00185542"/>
    <w:rsid w:val="001856E5"/>
    <w:rsid w:val="001859FD"/>
    <w:rsid w:val="00186C3C"/>
    <w:rsid w:val="00187592"/>
    <w:rsid w:val="00190118"/>
    <w:rsid w:val="00190726"/>
    <w:rsid w:val="00191381"/>
    <w:rsid w:val="001931F3"/>
    <w:rsid w:val="001934C4"/>
    <w:rsid w:val="001936B6"/>
    <w:rsid w:val="00193DDD"/>
    <w:rsid w:val="00194BBA"/>
    <w:rsid w:val="00194E41"/>
    <w:rsid w:val="00195911"/>
    <w:rsid w:val="00195D6C"/>
    <w:rsid w:val="001961E4"/>
    <w:rsid w:val="00196E64"/>
    <w:rsid w:val="001973D7"/>
    <w:rsid w:val="001A0244"/>
    <w:rsid w:val="001A0D2C"/>
    <w:rsid w:val="001A1E02"/>
    <w:rsid w:val="001A2036"/>
    <w:rsid w:val="001A2433"/>
    <w:rsid w:val="001A2E24"/>
    <w:rsid w:val="001A3053"/>
    <w:rsid w:val="001B1B87"/>
    <w:rsid w:val="001B22C2"/>
    <w:rsid w:val="001B280C"/>
    <w:rsid w:val="001B295D"/>
    <w:rsid w:val="001B2FEC"/>
    <w:rsid w:val="001B3B15"/>
    <w:rsid w:val="001B3D6E"/>
    <w:rsid w:val="001B411D"/>
    <w:rsid w:val="001B46D5"/>
    <w:rsid w:val="001B4AD2"/>
    <w:rsid w:val="001B5C2D"/>
    <w:rsid w:val="001B6398"/>
    <w:rsid w:val="001B7CD6"/>
    <w:rsid w:val="001C0C28"/>
    <w:rsid w:val="001C0F13"/>
    <w:rsid w:val="001C159D"/>
    <w:rsid w:val="001C1AD7"/>
    <w:rsid w:val="001C240C"/>
    <w:rsid w:val="001C2871"/>
    <w:rsid w:val="001C29E8"/>
    <w:rsid w:val="001C2C13"/>
    <w:rsid w:val="001C36F9"/>
    <w:rsid w:val="001C439E"/>
    <w:rsid w:val="001C4E7B"/>
    <w:rsid w:val="001C5679"/>
    <w:rsid w:val="001C6A96"/>
    <w:rsid w:val="001D0E50"/>
    <w:rsid w:val="001D0E7D"/>
    <w:rsid w:val="001D120A"/>
    <w:rsid w:val="001D1864"/>
    <w:rsid w:val="001D2A50"/>
    <w:rsid w:val="001D2CD8"/>
    <w:rsid w:val="001D3C0B"/>
    <w:rsid w:val="001D3C6D"/>
    <w:rsid w:val="001D47FF"/>
    <w:rsid w:val="001D507F"/>
    <w:rsid w:val="001D54D8"/>
    <w:rsid w:val="001D5874"/>
    <w:rsid w:val="001D59FC"/>
    <w:rsid w:val="001D6039"/>
    <w:rsid w:val="001D658B"/>
    <w:rsid w:val="001D65C8"/>
    <w:rsid w:val="001D69E3"/>
    <w:rsid w:val="001D7E02"/>
    <w:rsid w:val="001D7E3D"/>
    <w:rsid w:val="001D7E86"/>
    <w:rsid w:val="001E03BF"/>
    <w:rsid w:val="001E092B"/>
    <w:rsid w:val="001E10B9"/>
    <w:rsid w:val="001E15F4"/>
    <w:rsid w:val="001E1980"/>
    <w:rsid w:val="001E2245"/>
    <w:rsid w:val="001E2774"/>
    <w:rsid w:val="001E28B3"/>
    <w:rsid w:val="001E3B57"/>
    <w:rsid w:val="001E4CDF"/>
    <w:rsid w:val="001E56E5"/>
    <w:rsid w:val="001E5CE5"/>
    <w:rsid w:val="001E668E"/>
    <w:rsid w:val="001E66F9"/>
    <w:rsid w:val="001E6D5F"/>
    <w:rsid w:val="001E746A"/>
    <w:rsid w:val="001E76B1"/>
    <w:rsid w:val="001F07A2"/>
    <w:rsid w:val="001F0CB6"/>
    <w:rsid w:val="001F1317"/>
    <w:rsid w:val="001F16AD"/>
    <w:rsid w:val="001F1C81"/>
    <w:rsid w:val="001F3C32"/>
    <w:rsid w:val="001F4783"/>
    <w:rsid w:val="001F49F2"/>
    <w:rsid w:val="001F4ADD"/>
    <w:rsid w:val="001F4BFA"/>
    <w:rsid w:val="001F5753"/>
    <w:rsid w:val="001F60B1"/>
    <w:rsid w:val="002005D5"/>
    <w:rsid w:val="00200BBE"/>
    <w:rsid w:val="00200F73"/>
    <w:rsid w:val="00201086"/>
    <w:rsid w:val="00201570"/>
    <w:rsid w:val="0020192B"/>
    <w:rsid w:val="00204D75"/>
    <w:rsid w:val="00205376"/>
    <w:rsid w:val="00205BFE"/>
    <w:rsid w:val="002061C8"/>
    <w:rsid w:val="002066D0"/>
    <w:rsid w:val="002066D9"/>
    <w:rsid w:val="00206B8C"/>
    <w:rsid w:val="00206DED"/>
    <w:rsid w:val="00207456"/>
    <w:rsid w:val="00207BA7"/>
    <w:rsid w:val="00210E4E"/>
    <w:rsid w:val="00211102"/>
    <w:rsid w:val="00212136"/>
    <w:rsid w:val="00213657"/>
    <w:rsid w:val="00213FE8"/>
    <w:rsid w:val="0021493F"/>
    <w:rsid w:val="00214A92"/>
    <w:rsid w:val="002152B8"/>
    <w:rsid w:val="00215A0B"/>
    <w:rsid w:val="00215DDB"/>
    <w:rsid w:val="002162A6"/>
    <w:rsid w:val="00216EE9"/>
    <w:rsid w:val="00217624"/>
    <w:rsid w:val="00217796"/>
    <w:rsid w:val="00220D86"/>
    <w:rsid w:val="00220EF9"/>
    <w:rsid w:val="00221926"/>
    <w:rsid w:val="00221CE0"/>
    <w:rsid w:val="00222056"/>
    <w:rsid w:val="00222862"/>
    <w:rsid w:val="00222C5C"/>
    <w:rsid w:val="00222FDB"/>
    <w:rsid w:val="00223147"/>
    <w:rsid w:val="00223EE7"/>
    <w:rsid w:val="002245EB"/>
    <w:rsid w:val="002265B5"/>
    <w:rsid w:val="002279CE"/>
    <w:rsid w:val="00231EB1"/>
    <w:rsid w:val="002336E2"/>
    <w:rsid w:val="00233DB7"/>
    <w:rsid w:val="00234650"/>
    <w:rsid w:val="002347DF"/>
    <w:rsid w:val="00234E20"/>
    <w:rsid w:val="00236FD9"/>
    <w:rsid w:val="0023710E"/>
    <w:rsid w:val="00237D5E"/>
    <w:rsid w:val="002415CE"/>
    <w:rsid w:val="00241B89"/>
    <w:rsid w:val="00241F69"/>
    <w:rsid w:val="00242B27"/>
    <w:rsid w:val="00242CDA"/>
    <w:rsid w:val="002443FA"/>
    <w:rsid w:val="00244B1F"/>
    <w:rsid w:val="00245E34"/>
    <w:rsid w:val="00246554"/>
    <w:rsid w:val="002465AE"/>
    <w:rsid w:val="002471C5"/>
    <w:rsid w:val="002478EA"/>
    <w:rsid w:val="0025059E"/>
    <w:rsid w:val="0025146D"/>
    <w:rsid w:val="00251A58"/>
    <w:rsid w:val="00251E2C"/>
    <w:rsid w:val="00251E8F"/>
    <w:rsid w:val="00252945"/>
    <w:rsid w:val="0025306D"/>
    <w:rsid w:val="00253437"/>
    <w:rsid w:val="00253D91"/>
    <w:rsid w:val="00253DDA"/>
    <w:rsid w:val="00254351"/>
    <w:rsid w:val="00255BB7"/>
    <w:rsid w:val="00255E99"/>
    <w:rsid w:val="002564D7"/>
    <w:rsid w:val="00257542"/>
    <w:rsid w:val="00260349"/>
    <w:rsid w:val="00261663"/>
    <w:rsid w:val="00261EA1"/>
    <w:rsid w:val="00261F73"/>
    <w:rsid w:val="0026219F"/>
    <w:rsid w:val="00263DE9"/>
    <w:rsid w:val="00263E0C"/>
    <w:rsid w:val="00263F8D"/>
    <w:rsid w:val="00264980"/>
    <w:rsid w:val="0026558B"/>
    <w:rsid w:val="002656B4"/>
    <w:rsid w:val="002656F9"/>
    <w:rsid w:val="0026570F"/>
    <w:rsid w:val="00266017"/>
    <w:rsid w:val="00266629"/>
    <w:rsid w:val="002669BB"/>
    <w:rsid w:val="00267D40"/>
    <w:rsid w:val="002703A0"/>
    <w:rsid w:val="0027114B"/>
    <w:rsid w:val="00273921"/>
    <w:rsid w:val="00273B5D"/>
    <w:rsid w:val="002756EB"/>
    <w:rsid w:val="00275728"/>
    <w:rsid w:val="0027735E"/>
    <w:rsid w:val="0027736F"/>
    <w:rsid w:val="002807C2"/>
    <w:rsid w:val="00280E3B"/>
    <w:rsid w:val="00280E6B"/>
    <w:rsid w:val="0028106B"/>
    <w:rsid w:val="00281BAE"/>
    <w:rsid w:val="00281C98"/>
    <w:rsid w:val="0028236E"/>
    <w:rsid w:val="00282B96"/>
    <w:rsid w:val="0028365E"/>
    <w:rsid w:val="002844B8"/>
    <w:rsid w:val="0028490F"/>
    <w:rsid w:val="00284A7B"/>
    <w:rsid w:val="00285336"/>
    <w:rsid w:val="002866DB"/>
    <w:rsid w:val="00286811"/>
    <w:rsid w:val="00287966"/>
    <w:rsid w:val="00287B8C"/>
    <w:rsid w:val="00290408"/>
    <w:rsid w:val="0029099C"/>
    <w:rsid w:val="00291181"/>
    <w:rsid w:val="002925CD"/>
    <w:rsid w:val="00292712"/>
    <w:rsid w:val="00292735"/>
    <w:rsid w:val="00292FAE"/>
    <w:rsid w:val="00294124"/>
    <w:rsid w:val="00294186"/>
    <w:rsid w:val="0029498A"/>
    <w:rsid w:val="00295BC6"/>
    <w:rsid w:val="002965CA"/>
    <w:rsid w:val="00296A4A"/>
    <w:rsid w:val="00296C34"/>
    <w:rsid w:val="00297206"/>
    <w:rsid w:val="002973F8"/>
    <w:rsid w:val="002979C2"/>
    <w:rsid w:val="002A0442"/>
    <w:rsid w:val="002A071D"/>
    <w:rsid w:val="002A0971"/>
    <w:rsid w:val="002A0BE8"/>
    <w:rsid w:val="002A0C89"/>
    <w:rsid w:val="002A0F2C"/>
    <w:rsid w:val="002A1181"/>
    <w:rsid w:val="002A16AD"/>
    <w:rsid w:val="002A2054"/>
    <w:rsid w:val="002A2A1C"/>
    <w:rsid w:val="002A4AA0"/>
    <w:rsid w:val="002A5823"/>
    <w:rsid w:val="002A601C"/>
    <w:rsid w:val="002A6B44"/>
    <w:rsid w:val="002A70EF"/>
    <w:rsid w:val="002A7985"/>
    <w:rsid w:val="002A7A9D"/>
    <w:rsid w:val="002B0C1C"/>
    <w:rsid w:val="002B0D69"/>
    <w:rsid w:val="002B2AD9"/>
    <w:rsid w:val="002B35F5"/>
    <w:rsid w:val="002B3EE3"/>
    <w:rsid w:val="002B4816"/>
    <w:rsid w:val="002B4C0A"/>
    <w:rsid w:val="002B4F3D"/>
    <w:rsid w:val="002B5928"/>
    <w:rsid w:val="002B6DEC"/>
    <w:rsid w:val="002B742B"/>
    <w:rsid w:val="002B7CE5"/>
    <w:rsid w:val="002B7E58"/>
    <w:rsid w:val="002C03E8"/>
    <w:rsid w:val="002C16B5"/>
    <w:rsid w:val="002C1985"/>
    <w:rsid w:val="002C2A45"/>
    <w:rsid w:val="002C3D08"/>
    <w:rsid w:val="002C697B"/>
    <w:rsid w:val="002C71EE"/>
    <w:rsid w:val="002C7D59"/>
    <w:rsid w:val="002D0151"/>
    <w:rsid w:val="002D069B"/>
    <w:rsid w:val="002D096B"/>
    <w:rsid w:val="002D233B"/>
    <w:rsid w:val="002D3032"/>
    <w:rsid w:val="002D3FE2"/>
    <w:rsid w:val="002D4D5E"/>
    <w:rsid w:val="002D4E70"/>
    <w:rsid w:val="002D6189"/>
    <w:rsid w:val="002D749F"/>
    <w:rsid w:val="002D7B8A"/>
    <w:rsid w:val="002D7F9D"/>
    <w:rsid w:val="002E0790"/>
    <w:rsid w:val="002E11D0"/>
    <w:rsid w:val="002E200C"/>
    <w:rsid w:val="002E2310"/>
    <w:rsid w:val="002E2707"/>
    <w:rsid w:val="002E291B"/>
    <w:rsid w:val="002E2EB1"/>
    <w:rsid w:val="002E3378"/>
    <w:rsid w:val="002E35CF"/>
    <w:rsid w:val="002E404C"/>
    <w:rsid w:val="002E4784"/>
    <w:rsid w:val="002E49F1"/>
    <w:rsid w:val="002E5A1A"/>
    <w:rsid w:val="002E6071"/>
    <w:rsid w:val="002E629B"/>
    <w:rsid w:val="002E6BBB"/>
    <w:rsid w:val="002E6E57"/>
    <w:rsid w:val="002F0295"/>
    <w:rsid w:val="002F0488"/>
    <w:rsid w:val="002F1626"/>
    <w:rsid w:val="002F19F7"/>
    <w:rsid w:val="002F1AA5"/>
    <w:rsid w:val="002F2517"/>
    <w:rsid w:val="002F3698"/>
    <w:rsid w:val="002F4983"/>
    <w:rsid w:val="002F522E"/>
    <w:rsid w:val="002F568D"/>
    <w:rsid w:val="002F59D0"/>
    <w:rsid w:val="002F5D51"/>
    <w:rsid w:val="002F6270"/>
    <w:rsid w:val="002F6276"/>
    <w:rsid w:val="002F6441"/>
    <w:rsid w:val="002F7175"/>
    <w:rsid w:val="003024FE"/>
    <w:rsid w:val="00302933"/>
    <w:rsid w:val="00302ED5"/>
    <w:rsid w:val="0030364B"/>
    <w:rsid w:val="00303B4A"/>
    <w:rsid w:val="003043D7"/>
    <w:rsid w:val="00304458"/>
    <w:rsid w:val="003058B1"/>
    <w:rsid w:val="003071C9"/>
    <w:rsid w:val="0030758C"/>
    <w:rsid w:val="003105EC"/>
    <w:rsid w:val="003115E3"/>
    <w:rsid w:val="00314675"/>
    <w:rsid w:val="0031488C"/>
    <w:rsid w:val="003153B3"/>
    <w:rsid w:val="00316007"/>
    <w:rsid w:val="0031624F"/>
    <w:rsid w:val="00316F23"/>
    <w:rsid w:val="00317A88"/>
    <w:rsid w:val="00320020"/>
    <w:rsid w:val="00320D52"/>
    <w:rsid w:val="003233CA"/>
    <w:rsid w:val="003234D6"/>
    <w:rsid w:val="00323916"/>
    <w:rsid w:val="00324037"/>
    <w:rsid w:val="00324B70"/>
    <w:rsid w:val="003256D8"/>
    <w:rsid w:val="00326248"/>
    <w:rsid w:val="00326F10"/>
    <w:rsid w:val="003308F4"/>
    <w:rsid w:val="00330C0C"/>
    <w:rsid w:val="003311E7"/>
    <w:rsid w:val="00332690"/>
    <w:rsid w:val="0033270E"/>
    <w:rsid w:val="00332749"/>
    <w:rsid w:val="00332E5F"/>
    <w:rsid w:val="003345CE"/>
    <w:rsid w:val="003347A9"/>
    <w:rsid w:val="00335B7B"/>
    <w:rsid w:val="0033602F"/>
    <w:rsid w:val="003363F0"/>
    <w:rsid w:val="00336CA3"/>
    <w:rsid w:val="00336EC0"/>
    <w:rsid w:val="0033719D"/>
    <w:rsid w:val="003371F1"/>
    <w:rsid w:val="003410DC"/>
    <w:rsid w:val="003420B4"/>
    <w:rsid w:val="00342C0D"/>
    <w:rsid w:val="00345C57"/>
    <w:rsid w:val="00345DCF"/>
    <w:rsid w:val="00346F3E"/>
    <w:rsid w:val="0035498A"/>
    <w:rsid w:val="00354A2C"/>
    <w:rsid w:val="003550E7"/>
    <w:rsid w:val="0035511A"/>
    <w:rsid w:val="003555E2"/>
    <w:rsid w:val="00356883"/>
    <w:rsid w:val="00356E62"/>
    <w:rsid w:val="003570B2"/>
    <w:rsid w:val="00357909"/>
    <w:rsid w:val="0035795D"/>
    <w:rsid w:val="00357D34"/>
    <w:rsid w:val="00362360"/>
    <w:rsid w:val="0036419E"/>
    <w:rsid w:val="0036431B"/>
    <w:rsid w:val="003650F1"/>
    <w:rsid w:val="00365741"/>
    <w:rsid w:val="003661A7"/>
    <w:rsid w:val="00366253"/>
    <w:rsid w:val="00366580"/>
    <w:rsid w:val="00372A26"/>
    <w:rsid w:val="00372D30"/>
    <w:rsid w:val="003733C6"/>
    <w:rsid w:val="003769AC"/>
    <w:rsid w:val="00377166"/>
    <w:rsid w:val="003819D5"/>
    <w:rsid w:val="0038204A"/>
    <w:rsid w:val="0038227B"/>
    <w:rsid w:val="00382A78"/>
    <w:rsid w:val="00382BC1"/>
    <w:rsid w:val="00382D2A"/>
    <w:rsid w:val="00382EB2"/>
    <w:rsid w:val="003832DA"/>
    <w:rsid w:val="003834F1"/>
    <w:rsid w:val="00384B84"/>
    <w:rsid w:val="00384D92"/>
    <w:rsid w:val="00385B52"/>
    <w:rsid w:val="00386DE2"/>
    <w:rsid w:val="003878DD"/>
    <w:rsid w:val="003878F4"/>
    <w:rsid w:val="003904ED"/>
    <w:rsid w:val="0039069E"/>
    <w:rsid w:val="003910DF"/>
    <w:rsid w:val="00392F6D"/>
    <w:rsid w:val="00393453"/>
    <w:rsid w:val="00393645"/>
    <w:rsid w:val="00393863"/>
    <w:rsid w:val="0039392F"/>
    <w:rsid w:val="00395C95"/>
    <w:rsid w:val="00397737"/>
    <w:rsid w:val="00397AB6"/>
    <w:rsid w:val="00397B10"/>
    <w:rsid w:val="003A00AA"/>
    <w:rsid w:val="003A137E"/>
    <w:rsid w:val="003A166F"/>
    <w:rsid w:val="003A171C"/>
    <w:rsid w:val="003A25F5"/>
    <w:rsid w:val="003A2F45"/>
    <w:rsid w:val="003A2FDF"/>
    <w:rsid w:val="003A31AF"/>
    <w:rsid w:val="003A52EB"/>
    <w:rsid w:val="003A767F"/>
    <w:rsid w:val="003A7F34"/>
    <w:rsid w:val="003B144A"/>
    <w:rsid w:val="003B15F0"/>
    <w:rsid w:val="003B255B"/>
    <w:rsid w:val="003B3826"/>
    <w:rsid w:val="003B3A37"/>
    <w:rsid w:val="003B3EC5"/>
    <w:rsid w:val="003B4142"/>
    <w:rsid w:val="003B44D6"/>
    <w:rsid w:val="003B50C5"/>
    <w:rsid w:val="003B50D2"/>
    <w:rsid w:val="003B54CB"/>
    <w:rsid w:val="003B5D37"/>
    <w:rsid w:val="003B697C"/>
    <w:rsid w:val="003B6A2A"/>
    <w:rsid w:val="003B6A77"/>
    <w:rsid w:val="003B6EE1"/>
    <w:rsid w:val="003B743B"/>
    <w:rsid w:val="003C0463"/>
    <w:rsid w:val="003C1288"/>
    <w:rsid w:val="003C19D9"/>
    <w:rsid w:val="003C1C01"/>
    <w:rsid w:val="003C23FD"/>
    <w:rsid w:val="003C35F6"/>
    <w:rsid w:val="003C3955"/>
    <w:rsid w:val="003C5E81"/>
    <w:rsid w:val="003C5E95"/>
    <w:rsid w:val="003C5F70"/>
    <w:rsid w:val="003C6375"/>
    <w:rsid w:val="003C65A0"/>
    <w:rsid w:val="003C6E88"/>
    <w:rsid w:val="003C7B10"/>
    <w:rsid w:val="003C7DDA"/>
    <w:rsid w:val="003D1A6E"/>
    <w:rsid w:val="003D1E9B"/>
    <w:rsid w:val="003D1EFF"/>
    <w:rsid w:val="003D2910"/>
    <w:rsid w:val="003D3423"/>
    <w:rsid w:val="003D3EDF"/>
    <w:rsid w:val="003D41E1"/>
    <w:rsid w:val="003D4890"/>
    <w:rsid w:val="003D595A"/>
    <w:rsid w:val="003D5B5B"/>
    <w:rsid w:val="003D5B6B"/>
    <w:rsid w:val="003D6781"/>
    <w:rsid w:val="003D7EA2"/>
    <w:rsid w:val="003E0511"/>
    <w:rsid w:val="003E0A80"/>
    <w:rsid w:val="003E0CB4"/>
    <w:rsid w:val="003E19B8"/>
    <w:rsid w:val="003E20E5"/>
    <w:rsid w:val="003E217C"/>
    <w:rsid w:val="003E5892"/>
    <w:rsid w:val="003E6684"/>
    <w:rsid w:val="003E66D9"/>
    <w:rsid w:val="003E6901"/>
    <w:rsid w:val="003E6A03"/>
    <w:rsid w:val="003E6B56"/>
    <w:rsid w:val="003E761B"/>
    <w:rsid w:val="003F0EF7"/>
    <w:rsid w:val="003F11A8"/>
    <w:rsid w:val="003F12A4"/>
    <w:rsid w:val="003F12C7"/>
    <w:rsid w:val="003F1600"/>
    <w:rsid w:val="003F1E77"/>
    <w:rsid w:val="003F21A8"/>
    <w:rsid w:val="003F24F6"/>
    <w:rsid w:val="003F2D65"/>
    <w:rsid w:val="003F3CA9"/>
    <w:rsid w:val="003F3EAA"/>
    <w:rsid w:val="003F4380"/>
    <w:rsid w:val="003F6B9B"/>
    <w:rsid w:val="0040068D"/>
    <w:rsid w:val="004017BB"/>
    <w:rsid w:val="00401CD3"/>
    <w:rsid w:val="00402279"/>
    <w:rsid w:val="004031F3"/>
    <w:rsid w:val="00403817"/>
    <w:rsid w:val="0040402F"/>
    <w:rsid w:val="00404656"/>
    <w:rsid w:val="004059FB"/>
    <w:rsid w:val="004072FA"/>
    <w:rsid w:val="00407C0C"/>
    <w:rsid w:val="00411A3E"/>
    <w:rsid w:val="0041294F"/>
    <w:rsid w:val="00412AF5"/>
    <w:rsid w:val="0041486C"/>
    <w:rsid w:val="00414DCA"/>
    <w:rsid w:val="00415810"/>
    <w:rsid w:val="00415C44"/>
    <w:rsid w:val="00415FC9"/>
    <w:rsid w:val="00416113"/>
    <w:rsid w:val="0041621A"/>
    <w:rsid w:val="00417181"/>
    <w:rsid w:val="004171B1"/>
    <w:rsid w:val="00417B32"/>
    <w:rsid w:val="00420871"/>
    <w:rsid w:val="00420EB7"/>
    <w:rsid w:val="004217CE"/>
    <w:rsid w:val="00421C66"/>
    <w:rsid w:val="0042211F"/>
    <w:rsid w:val="00423A54"/>
    <w:rsid w:val="00423D70"/>
    <w:rsid w:val="00423F1B"/>
    <w:rsid w:val="004245E8"/>
    <w:rsid w:val="00425163"/>
    <w:rsid w:val="0042599A"/>
    <w:rsid w:val="0042667E"/>
    <w:rsid w:val="0042723D"/>
    <w:rsid w:val="0042733A"/>
    <w:rsid w:val="00427723"/>
    <w:rsid w:val="0042795C"/>
    <w:rsid w:val="00427985"/>
    <w:rsid w:val="00430271"/>
    <w:rsid w:val="00430F88"/>
    <w:rsid w:val="00431881"/>
    <w:rsid w:val="00431BD6"/>
    <w:rsid w:val="00431D8F"/>
    <w:rsid w:val="00432353"/>
    <w:rsid w:val="00434564"/>
    <w:rsid w:val="00434902"/>
    <w:rsid w:val="004356C5"/>
    <w:rsid w:val="0043580B"/>
    <w:rsid w:val="00437FE0"/>
    <w:rsid w:val="0044040F"/>
    <w:rsid w:val="004406DC"/>
    <w:rsid w:val="00440A60"/>
    <w:rsid w:val="00441033"/>
    <w:rsid w:val="0044244B"/>
    <w:rsid w:val="00442B59"/>
    <w:rsid w:val="00442B76"/>
    <w:rsid w:val="00442ED1"/>
    <w:rsid w:val="00444362"/>
    <w:rsid w:val="004452F5"/>
    <w:rsid w:val="00445304"/>
    <w:rsid w:val="00445BE2"/>
    <w:rsid w:val="00446754"/>
    <w:rsid w:val="004476C4"/>
    <w:rsid w:val="0045090C"/>
    <w:rsid w:val="004511AA"/>
    <w:rsid w:val="00452405"/>
    <w:rsid w:val="00453178"/>
    <w:rsid w:val="0045387B"/>
    <w:rsid w:val="00453C6F"/>
    <w:rsid w:val="00454237"/>
    <w:rsid w:val="00454603"/>
    <w:rsid w:val="00454A69"/>
    <w:rsid w:val="0045567F"/>
    <w:rsid w:val="00455B6B"/>
    <w:rsid w:val="0045672D"/>
    <w:rsid w:val="00460017"/>
    <w:rsid w:val="004607D6"/>
    <w:rsid w:val="0046184B"/>
    <w:rsid w:val="00461F7A"/>
    <w:rsid w:val="00462B7E"/>
    <w:rsid w:val="00462F57"/>
    <w:rsid w:val="0046349E"/>
    <w:rsid w:val="00463DFA"/>
    <w:rsid w:val="00464BFE"/>
    <w:rsid w:val="00464E0D"/>
    <w:rsid w:val="004653F1"/>
    <w:rsid w:val="0046615B"/>
    <w:rsid w:val="00466253"/>
    <w:rsid w:val="00466902"/>
    <w:rsid w:val="00466960"/>
    <w:rsid w:val="00466F5C"/>
    <w:rsid w:val="004671E5"/>
    <w:rsid w:val="00467271"/>
    <w:rsid w:val="00467A70"/>
    <w:rsid w:val="00467AF0"/>
    <w:rsid w:val="00470730"/>
    <w:rsid w:val="004708CA"/>
    <w:rsid w:val="004720CD"/>
    <w:rsid w:val="004726E2"/>
    <w:rsid w:val="0047351A"/>
    <w:rsid w:val="004735CF"/>
    <w:rsid w:val="00475212"/>
    <w:rsid w:val="00476468"/>
    <w:rsid w:val="00476784"/>
    <w:rsid w:val="0047736A"/>
    <w:rsid w:val="004773D4"/>
    <w:rsid w:val="004778E0"/>
    <w:rsid w:val="004812D9"/>
    <w:rsid w:val="0048236A"/>
    <w:rsid w:val="00482CBD"/>
    <w:rsid w:val="0048302B"/>
    <w:rsid w:val="00483958"/>
    <w:rsid w:val="0048398F"/>
    <w:rsid w:val="0048419F"/>
    <w:rsid w:val="004869B3"/>
    <w:rsid w:val="00487955"/>
    <w:rsid w:val="00490217"/>
    <w:rsid w:val="004907C6"/>
    <w:rsid w:val="00490C7D"/>
    <w:rsid w:val="00491165"/>
    <w:rsid w:val="0049116E"/>
    <w:rsid w:val="0049192F"/>
    <w:rsid w:val="00491B6D"/>
    <w:rsid w:val="00492426"/>
    <w:rsid w:val="00492DBC"/>
    <w:rsid w:val="00493FF8"/>
    <w:rsid w:val="00495298"/>
    <w:rsid w:val="004966D2"/>
    <w:rsid w:val="00496D47"/>
    <w:rsid w:val="004974CA"/>
    <w:rsid w:val="00497765"/>
    <w:rsid w:val="00497915"/>
    <w:rsid w:val="00497C72"/>
    <w:rsid w:val="00497D79"/>
    <w:rsid w:val="00497F4F"/>
    <w:rsid w:val="004A069E"/>
    <w:rsid w:val="004A1965"/>
    <w:rsid w:val="004A1D6A"/>
    <w:rsid w:val="004A258B"/>
    <w:rsid w:val="004A3494"/>
    <w:rsid w:val="004A45E3"/>
    <w:rsid w:val="004A4E9F"/>
    <w:rsid w:val="004A530B"/>
    <w:rsid w:val="004A709B"/>
    <w:rsid w:val="004A70A6"/>
    <w:rsid w:val="004A743E"/>
    <w:rsid w:val="004B0385"/>
    <w:rsid w:val="004B05CC"/>
    <w:rsid w:val="004B1BBB"/>
    <w:rsid w:val="004B1E87"/>
    <w:rsid w:val="004B2DF7"/>
    <w:rsid w:val="004B587E"/>
    <w:rsid w:val="004B5F80"/>
    <w:rsid w:val="004B7350"/>
    <w:rsid w:val="004C3108"/>
    <w:rsid w:val="004C33C1"/>
    <w:rsid w:val="004C4452"/>
    <w:rsid w:val="004C4903"/>
    <w:rsid w:val="004C4A23"/>
    <w:rsid w:val="004C5BF2"/>
    <w:rsid w:val="004C5C74"/>
    <w:rsid w:val="004C6399"/>
    <w:rsid w:val="004C6B66"/>
    <w:rsid w:val="004D1C64"/>
    <w:rsid w:val="004D2439"/>
    <w:rsid w:val="004D2629"/>
    <w:rsid w:val="004D31AB"/>
    <w:rsid w:val="004D4F8A"/>
    <w:rsid w:val="004D55C0"/>
    <w:rsid w:val="004D6734"/>
    <w:rsid w:val="004D6F3B"/>
    <w:rsid w:val="004D7B22"/>
    <w:rsid w:val="004E02C2"/>
    <w:rsid w:val="004E02E1"/>
    <w:rsid w:val="004E087B"/>
    <w:rsid w:val="004E19CD"/>
    <w:rsid w:val="004E225C"/>
    <w:rsid w:val="004E2787"/>
    <w:rsid w:val="004E27D6"/>
    <w:rsid w:val="004E2FE6"/>
    <w:rsid w:val="004E3B02"/>
    <w:rsid w:val="004E6A51"/>
    <w:rsid w:val="004E7256"/>
    <w:rsid w:val="004F0247"/>
    <w:rsid w:val="004F03DE"/>
    <w:rsid w:val="004F0716"/>
    <w:rsid w:val="004F1405"/>
    <w:rsid w:val="004F1DA2"/>
    <w:rsid w:val="004F34BC"/>
    <w:rsid w:val="004F3B67"/>
    <w:rsid w:val="004F3C27"/>
    <w:rsid w:val="004F4043"/>
    <w:rsid w:val="004F5803"/>
    <w:rsid w:val="004F6B6D"/>
    <w:rsid w:val="004F6CB8"/>
    <w:rsid w:val="004F7007"/>
    <w:rsid w:val="004F70F9"/>
    <w:rsid w:val="004F7AD1"/>
    <w:rsid w:val="004F7C57"/>
    <w:rsid w:val="0050007C"/>
    <w:rsid w:val="005000A0"/>
    <w:rsid w:val="0050021F"/>
    <w:rsid w:val="005008C6"/>
    <w:rsid w:val="005010AA"/>
    <w:rsid w:val="00501A95"/>
    <w:rsid w:val="005036C2"/>
    <w:rsid w:val="0050388C"/>
    <w:rsid w:val="00503A6D"/>
    <w:rsid w:val="00505D73"/>
    <w:rsid w:val="00506948"/>
    <w:rsid w:val="00506C53"/>
    <w:rsid w:val="0050732E"/>
    <w:rsid w:val="00507B79"/>
    <w:rsid w:val="005112A6"/>
    <w:rsid w:val="00511D52"/>
    <w:rsid w:val="00511DD7"/>
    <w:rsid w:val="00512525"/>
    <w:rsid w:val="00513B20"/>
    <w:rsid w:val="00513B6B"/>
    <w:rsid w:val="00513C76"/>
    <w:rsid w:val="005140E2"/>
    <w:rsid w:val="0051506D"/>
    <w:rsid w:val="00515171"/>
    <w:rsid w:val="00515663"/>
    <w:rsid w:val="005163CB"/>
    <w:rsid w:val="00517D49"/>
    <w:rsid w:val="00520889"/>
    <w:rsid w:val="00520CA4"/>
    <w:rsid w:val="0052220A"/>
    <w:rsid w:val="00522EC6"/>
    <w:rsid w:val="00523049"/>
    <w:rsid w:val="0052321E"/>
    <w:rsid w:val="00523E85"/>
    <w:rsid w:val="005241F4"/>
    <w:rsid w:val="00524856"/>
    <w:rsid w:val="00525737"/>
    <w:rsid w:val="0052612C"/>
    <w:rsid w:val="00526CAE"/>
    <w:rsid w:val="00527926"/>
    <w:rsid w:val="005302FF"/>
    <w:rsid w:val="0053063F"/>
    <w:rsid w:val="005306F2"/>
    <w:rsid w:val="005309D5"/>
    <w:rsid w:val="00531847"/>
    <w:rsid w:val="00532345"/>
    <w:rsid w:val="00532791"/>
    <w:rsid w:val="0053280D"/>
    <w:rsid w:val="00533DC1"/>
    <w:rsid w:val="00534902"/>
    <w:rsid w:val="005358C8"/>
    <w:rsid w:val="00536175"/>
    <w:rsid w:val="00536B65"/>
    <w:rsid w:val="0053720B"/>
    <w:rsid w:val="00540B66"/>
    <w:rsid w:val="00543145"/>
    <w:rsid w:val="005431BC"/>
    <w:rsid w:val="005431DA"/>
    <w:rsid w:val="0054332D"/>
    <w:rsid w:val="005439D9"/>
    <w:rsid w:val="005440F6"/>
    <w:rsid w:val="00544376"/>
    <w:rsid w:val="00545156"/>
    <w:rsid w:val="005459B0"/>
    <w:rsid w:val="00546274"/>
    <w:rsid w:val="005462E0"/>
    <w:rsid w:val="00547F0D"/>
    <w:rsid w:val="00551084"/>
    <w:rsid w:val="00551731"/>
    <w:rsid w:val="00551736"/>
    <w:rsid w:val="00551975"/>
    <w:rsid w:val="00552898"/>
    <w:rsid w:val="00552FA7"/>
    <w:rsid w:val="00553119"/>
    <w:rsid w:val="005537ED"/>
    <w:rsid w:val="00553D94"/>
    <w:rsid w:val="005549AA"/>
    <w:rsid w:val="00555504"/>
    <w:rsid w:val="0055559A"/>
    <w:rsid w:val="00556404"/>
    <w:rsid w:val="00556916"/>
    <w:rsid w:val="00556EDD"/>
    <w:rsid w:val="00557352"/>
    <w:rsid w:val="005602FE"/>
    <w:rsid w:val="005616E6"/>
    <w:rsid w:val="005619D3"/>
    <w:rsid w:val="005629F1"/>
    <w:rsid w:val="00562A49"/>
    <w:rsid w:val="00563DBF"/>
    <w:rsid w:val="00564A8F"/>
    <w:rsid w:val="00565904"/>
    <w:rsid w:val="00566526"/>
    <w:rsid w:val="005667A0"/>
    <w:rsid w:val="00567220"/>
    <w:rsid w:val="0056749B"/>
    <w:rsid w:val="00567DA5"/>
    <w:rsid w:val="00570C8F"/>
    <w:rsid w:val="005719B8"/>
    <w:rsid w:val="005730E7"/>
    <w:rsid w:val="00573F66"/>
    <w:rsid w:val="0057454B"/>
    <w:rsid w:val="0057457C"/>
    <w:rsid w:val="005748F2"/>
    <w:rsid w:val="00574F1A"/>
    <w:rsid w:val="00574FD4"/>
    <w:rsid w:val="0057520D"/>
    <w:rsid w:val="00576268"/>
    <w:rsid w:val="005766C4"/>
    <w:rsid w:val="0057680E"/>
    <w:rsid w:val="00577B37"/>
    <w:rsid w:val="00577EB1"/>
    <w:rsid w:val="00580A95"/>
    <w:rsid w:val="0058118F"/>
    <w:rsid w:val="0058339C"/>
    <w:rsid w:val="0058363F"/>
    <w:rsid w:val="00583823"/>
    <w:rsid w:val="00583BA0"/>
    <w:rsid w:val="00583C97"/>
    <w:rsid w:val="00584F3E"/>
    <w:rsid w:val="00585C43"/>
    <w:rsid w:val="00586778"/>
    <w:rsid w:val="00586BB6"/>
    <w:rsid w:val="005872AC"/>
    <w:rsid w:val="00587FF2"/>
    <w:rsid w:val="00590C73"/>
    <w:rsid w:val="00590EB0"/>
    <w:rsid w:val="005922CD"/>
    <w:rsid w:val="00592A1A"/>
    <w:rsid w:val="00593227"/>
    <w:rsid w:val="00593A83"/>
    <w:rsid w:val="005953E2"/>
    <w:rsid w:val="00595747"/>
    <w:rsid w:val="0059596F"/>
    <w:rsid w:val="00595A7F"/>
    <w:rsid w:val="00595B70"/>
    <w:rsid w:val="00595F3D"/>
    <w:rsid w:val="00596D5B"/>
    <w:rsid w:val="00597922"/>
    <w:rsid w:val="00597FA3"/>
    <w:rsid w:val="005A0755"/>
    <w:rsid w:val="005A103F"/>
    <w:rsid w:val="005A14A3"/>
    <w:rsid w:val="005A15DD"/>
    <w:rsid w:val="005A17A5"/>
    <w:rsid w:val="005A1859"/>
    <w:rsid w:val="005A1FB4"/>
    <w:rsid w:val="005A2201"/>
    <w:rsid w:val="005A26AF"/>
    <w:rsid w:val="005A2AAC"/>
    <w:rsid w:val="005A3256"/>
    <w:rsid w:val="005A428B"/>
    <w:rsid w:val="005A45E9"/>
    <w:rsid w:val="005A48AD"/>
    <w:rsid w:val="005A5046"/>
    <w:rsid w:val="005A52B3"/>
    <w:rsid w:val="005A5FCA"/>
    <w:rsid w:val="005B0274"/>
    <w:rsid w:val="005B0280"/>
    <w:rsid w:val="005B070A"/>
    <w:rsid w:val="005B0E6C"/>
    <w:rsid w:val="005B1ED4"/>
    <w:rsid w:val="005B3B17"/>
    <w:rsid w:val="005B6CEC"/>
    <w:rsid w:val="005B780C"/>
    <w:rsid w:val="005B7920"/>
    <w:rsid w:val="005C02F3"/>
    <w:rsid w:val="005C0B30"/>
    <w:rsid w:val="005C1BF0"/>
    <w:rsid w:val="005C2D21"/>
    <w:rsid w:val="005C333F"/>
    <w:rsid w:val="005C3376"/>
    <w:rsid w:val="005C42D9"/>
    <w:rsid w:val="005C55C7"/>
    <w:rsid w:val="005C58EA"/>
    <w:rsid w:val="005C7AB3"/>
    <w:rsid w:val="005C7F5C"/>
    <w:rsid w:val="005C7F7C"/>
    <w:rsid w:val="005D153F"/>
    <w:rsid w:val="005D36D7"/>
    <w:rsid w:val="005D3A8E"/>
    <w:rsid w:val="005D5A3E"/>
    <w:rsid w:val="005D5CC5"/>
    <w:rsid w:val="005D7B1F"/>
    <w:rsid w:val="005E17AE"/>
    <w:rsid w:val="005E1AA0"/>
    <w:rsid w:val="005E25DC"/>
    <w:rsid w:val="005E66BB"/>
    <w:rsid w:val="005E6EC1"/>
    <w:rsid w:val="005E76C9"/>
    <w:rsid w:val="005E7D2A"/>
    <w:rsid w:val="005F0B28"/>
    <w:rsid w:val="005F2824"/>
    <w:rsid w:val="005F316E"/>
    <w:rsid w:val="005F35D0"/>
    <w:rsid w:val="005F36B5"/>
    <w:rsid w:val="005F559B"/>
    <w:rsid w:val="005F5E98"/>
    <w:rsid w:val="00600BD5"/>
    <w:rsid w:val="006024AC"/>
    <w:rsid w:val="00602C5D"/>
    <w:rsid w:val="0060331C"/>
    <w:rsid w:val="00603CCD"/>
    <w:rsid w:val="00604389"/>
    <w:rsid w:val="006046AA"/>
    <w:rsid w:val="00605DFC"/>
    <w:rsid w:val="006063F3"/>
    <w:rsid w:val="006069D0"/>
    <w:rsid w:val="00610B51"/>
    <w:rsid w:val="00612B51"/>
    <w:rsid w:val="00612D66"/>
    <w:rsid w:val="0061322F"/>
    <w:rsid w:val="00613664"/>
    <w:rsid w:val="006137C4"/>
    <w:rsid w:val="00613C48"/>
    <w:rsid w:val="00614300"/>
    <w:rsid w:val="00614DE2"/>
    <w:rsid w:val="00615647"/>
    <w:rsid w:val="0061661C"/>
    <w:rsid w:val="00616C85"/>
    <w:rsid w:val="006170CD"/>
    <w:rsid w:val="006172C7"/>
    <w:rsid w:val="006174C2"/>
    <w:rsid w:val="00617527"/>
    <w:rsid w:val="00617D5D"/>
    <w:rsid w:val="00617FE7"/>
    <w:rsid w:val="00620E73"/>
    <w:rsid w:val="0062145B"/>
    <w:rsid w:val="006222C2"/>
    <w:rsid w:val="00622C1D"/>
    <w:rsid w:val="00622D14"/>
    <w:rsid w:val="00622F16"/>
    <w:rsid w:val="006244EC"/>
    <w:rsid w:val="00625078"/>
    <w:rsid w:val="00625A3D"/>
    <w:rsid w:val="00625C5A"/>
    <w:rsid w:val="00626D92"/>
    <w:rsid w:val="0063016E"/>
    <w:rsid w:val="006307B3"/>
    <w:rsid w:val="006312E5"/>
    <w:rsid w:val="006316B1"/>
    <w:rsid w:val="00631BDA"/>
    <w:rsid w:val="00631D2C"/>
    <w:rsid w:val="0063282F"/>
    <w:rsid w:val="00632849"/>
    <w:rsid w:val="00632A98"/>
    <w:rsid w:val="006334C2"/>
    <w:rsid w:val="00633B89"/>
    <w:rsid w:val="006346B1"/>
    <w:rsid w:val="006352F4"/>
    <w:rsid w:val="00635BF6"/>
    <w:rsid w:val="006365DE"/>
    <w:rsid w:val="006365E1"/>
    <w:rsid w:val="00636D1F"/>
    <w:rsid w:val="006400D6"/>
    <w:rsid w:val="00640337"/>
    <w:rsid w:val="0064096B"/>
    <w:rsid w:val="00640CD2"/>
    <w:rsid w:val="006437ED"/>
    <w:rsid w:val="00643CB2"/>
    <w:rsid w:val="006451E5"/>
    <w:rsid w:val="00646439"/>
    <w:rsid w:val="00647796"/>
    <w:rsid w:val="00647F1B"/>
    <w:rsid w:val="00651275"/>
    <w:rsid w:val="006514BD"/>
    <w:rsid w:val="00651B3D"/>
    <w:rsid w:val="00651D45"/>
    <w:rsid w:val="00652462"/>
    <w:rsid w:val="006524C5"/>
    <w:rsid w:val="00652C9F"/>
    <w:rsid w:val="00652D2B"/>
    <w:rsid w:val="0065376C"/>
    <w:rsid w:val="0065385B"/>
    <w:rsid w:val="00653971"/>
    <w:rsid w:val="0065461A"/>
    <w:rsid w:val="00654DBB"/>
    <w:rsid w:val="006554AD"/>
    <w:rsid w:val="006561A7"/>
    <w:rsid w:val="006565A3"/>
    <w:rsid w:val="00656DC7"/>
    <w:rsid w:val="00657A22"/>
    <w:rsid w:val="00660546"/>
    <w:rsid w:val="00660A8E"/>
    <w:rsid w:val="006611E1"/>
    <w:rsid w:val="00661505"/>
    <w:rsid w:val="00662502"/>
    <w:rsid w:val="006627E2"/>
    <w:rsid w:val="006628B4"/>
    <w:rsid w:val="0066297C"/>
    <w:rsid w:val="006633FF"/>
    <w:rsid w:val="006642F1"/>
    <w:rsid w:val="00664944"/>
    <w:rsid w:val="0066576B"/>
    <w:rsid w:val="00666624"/>
    <w:rsid w:val="00666BCD"/>
    <w:rsid w:val="00666CD7"/>
    <w:rsid w:val="00666DC1"/>
    <w:rsid w:val="0067009D"/>
    <w:rsid w:val="00670DA3"/>
    <w:rsid w:val="0067147C"/>
    <w:rsid w:val="00671852"/>
    <w:rsid w:val="00672088"/>
    <w:rsid w:val="00673448"/>
    <w:rsid w:val="00673991"/>
    <w:rsid w:val="00673A51"/>
    <w:rsid w:val="00673AB7"/>
    <w:rsid w:val="00673BD1"/>
    <w:rsid w:val="006743E8"/>
    <w:rsid w:val="0067498F"/>
    <w:rsid w:val="00675AD2"/>
    <w:rsid w:val="00675F45"/>
    <w:rsid w:val="006765F7"/>
    <w:rsid w:val="006775DF"/>
    <w:rsid w:val="00677997"/>
    <w:rsid w:val="006801D6"/>
    <w:rsid w:val="0068089F"/>
    <w:rsid w:val="0068180D"/>
    <w:rsid w:val="00682705"/>
    <w:rsid w:val="0068298D"/>
    <w:rsid w:val="00683CCB"/>
    <w:rsid w:val="00683E1D"/>
    <w:rsid w:val="006859C6"/>
    <w:rsid w:val="00685A57"/>
    <w:rsid w:val="00686CC9"/>
    <w:rsid w:val="00686FFD"/>
    <w:rsid w:val="006914D0"/>
    <w:rsid w:val="0069272B"/>
    <w:rsid w:val="00692E77"/>
    <w:rsid w:val="006930DB"/>
    <w:rsid w:val="006939E8"/>
    <w:rsid w:val="006940D8"/>
    <w:rsid w:val="006943AD"/>
    <w:rsid w:val="00694F3F"/>
    <w:rsid w:val="006956B7"/>
    <w:rsid w:val="006957C4"/>
    <w:rsid w:val="0069581A"/>
    <w:rsid w:val="00695AF5"/>
    <w:rsid w:val="006960C8"/>
    <w:rsid w:val="00697E20"/>
    <w:rsid w:val="006A0409"/>
    <w:rsid w:val="006A0662"/>
    <w:rsid w:val="006A09C6"/>
    <w:rsid w:val="006A0C2A"/>
    <w:rsid w:val="006A1CBB"/>
    <w:rsid w:val="006A2576"/>
    <w:rsid w:val="006A29AB"/>
    <w:rsid w:val="006A4FB3"/>
    <w:rsid w:val="006A5034"/>
    <w:rsid w:val="006A601C"/>
    <w:rsid w:val="006A6823"/>
    <w:rsid w:val="006A6F85"/>
    <w:rsid w:val="006A7123"/>
    <w:rsid w:val="006A742D"/>
    <w:rsid w:val="006B05B0"/>
    <w:rsid w:val="006B0DA4"/>
    <w:rsid w:val="006B0DB7"/>
    <w:rsid w:val="006B1819"/>
    <w:rsid w:val="006B1B58"/>
    <w:rsid w:val="006B1D5A"/>
    <w:rsid w:val="006B22F5"/>
    <w:rsid w:val="006B267F"/>
    <w:rsid w:val="006B300C"/>
    <w:rsid w:val="006B351C"/>
    <w:rsid w:val="006B5794"/>
    <w:rsid w:val="006B5872"/>
    <w:rsid w:val="006B6DE0"/>
    <w:rsid w:val="006B7616"/>
    <w:rsid w:val="006C0006"/>
    <w:rsid w:val="006C05C7"/>
    <w:rsid w:val="006C3354"/>
    <w:rsid w:val="006C3623"/>
    <w:rsid w:val="006C3B13"/>
    <w:rsid w:val="006C4351"/>
    <w:rsid w:val="006C4615"/>
    <w:rsid w:val="006C65A9"/>
    <w:rsid w:val="006C6FED"/>
    <w:rsid w:val="006C7BE4"/>
    <w:rsid w:val="006D0478"/>
    <w:rsid w:val="006D1381"/>
    <w:rsid w:val="006D2570"/>
    <w:rsid w:val="006D281B"/>
    <w:rsid w:val="006D3066"/>
    <w:rsid w:val="006D3F49"/>
    <w:rsid w:val="006D5366"/>
    <w:rsid w:val="006D66BC"/>
    <w:rsid w:val="006D7297"/>
    <w:rsid w:val="006E07EE"/>
    <w:rsid w:val="006E09D5"/>
    <w:rsid w:val="006E1536"/>
    <w:rsid w:val="006E19F4"/>
    <w:rsid w:val="006E24CE"/>
    <w:rsid w:val="006E2CDA"/>
    <w:rsid w:val="006E3ADE"/>
    <w:rsid w:val="006E4D0A"/>
    <w:rsid w:val="006E4DE0"/>
    <w:rsid w:val="006E6963"/>
    <w:rsid w:val="006E752C"/>
    <w:rsid w:val="006E7D8F"/>
    <w:rsid w:val="006E7FB7"/>
    <w:rsid w:val="006F01AB"/>
    <w:rsid w:val="006F0E8D"/>
    <w:rsid w:val="006F52E9"/>
    <w:rsid w:val="006F54D5"/>
    <w:rsid w:val="006F7CD1"/>
    <w:rsid w:val="007000B5"/>
    <w:rsid w:val="007001D6"/>
    <w:rsid w:val="007008C9"/>
    <w:rsid w:val="00700A03"/>
    <w:rsid w:val="0070161B"/>
    <w:rsid w:val="00703FEE"/>
    <w:rsid w:val="007040D2"/>
    <w:rsid w:val="00704100"/>
    <w:rsid w:val="0070537E"/>
    <w:rsid w:val="00705AE5"/>
    <w:rsid w:val="00705FDD"/>
    <w:rsid w:val="00706DAA"/>
    <w:rsid w:val="0070707B"/>
    <w:rsid w:val="007070BE"/>
    <w:rsid w:val="00707379"/>
    <w:rsid w:val="00710360"/>
    <w:rsid w:val="00710413"/>
    <w:rsid w:val="00710AE8"/>
    <w:rsid w:val="007116B8"/>
    <w:rsid w:val="007119EE"/>
    <w:rsid w:val="00711D82"/>
    <w:rsid w:val="0071356D"/>
    <w:rsid w:val="0071394B"/>
    <w:rsid w:val="007146EA"/>
    <w:rsid w:val="00714917"/>
    <w:rsid w:val="00714EE2"/>
    <w:rsid w:val="00714F18"/>
    <w:rsid w:val="00714F32"/>
    <w:rsid w:val="00715291"/>
    <w:rsid w:val="007154D7"/>
    <w:rsid w:val="0071583B"/>
    <w:rsid w:val="0071601F"/>
    <w:rsid w:val="00716B7B"/>
    <w:rsid w:val="00720763"/>
    <w:rsid w:val="00721712"/>
    <w:rsid w:val="00721ED2"/>
    <w:rsid w:val="007240FE"/>
    <w:rsid w:val="0072471E"/>
    <w:rsid w:val="0072492F"/>
    <w:rsid w:val="00724969"/>
    <w:rsid w:val="00725503"/>
    <w:rsid w:val="007258D8"/>
    <w:rsid w:val="00725B27"/>
    <w:rsid w:val="00726378"/>
    <w:rsid w:val="00726DD9"/>
    <w:rsid w:val="00726FCC"/>
    <w:rsid w:val="00727EE2"/>
    <w:rsid w:val="007315EB"/>
    <w:rsid w:val="00731C88"/>
    <w:rsid w:val="00732A82"/>
    <w:rsid w:val="00732E35"/>
    <w:rsid w:val="007342DD"/>
    <w:rsid w:val="00734CCE"/>
    <w:rsid w:val="00734E86"/>
    <w:rsid w:val="007363C6"/>
    <w:rsid w:val="00736B60"/>
    <w:rsid w:val="00736CC8"/>
    <w:rsid w:val="007371BC"/>
    <w:rsid w:val="0073725B"/>
    <w:rsid w:val="007379F7"/>
    <w:rsid w:val="00737F1B"/>
    <w:rsid w:val="00740253"/>
    <w:rsid w:val="007404E8"/>
    <w:rsid w:val="00740A9A"/>
    <w:rsid w:val="00742AEA"/>
    <w:rsid w:val="0074301B"/>
    <w:rsid w:val="007438E4"/>
    <w:rsid w:val="00743B5D"/>
    <w:rsid w:val="00743D7B"/>
    <w:rsid w:val="00744DAB"/>
    <w:rsid w:val="00747828"/>
    <w:rsid w:val="0074783B"/>
    <w:rsid w:val="00747DEE"/>
    <w:rsid w:val="007505BA"/>
    <w:rsid w:val="007508A1"/>
    <w:rsid w:val="007508FE"/>
    <w:rsid w:val="0075127B"/>
    <w:rsid w:val="00751A89"/>
    <w:rsid w:val="00752381"/>
    <w:rsid w:val="00752BEA"/>
    <w:rsid w:val="00753353"/>
    <w:rsid w:val="00753DD4"/>
    <w:rsid w:val="00753E92"/>
    <w:rsid w:val="007541D3"/>
    <w:rsid w:val="00755890"/>
    <w:rsid w:val="00755C9E"/>
    <w:rsid w:val="00755FAD"/>
    <w:rsid w:val="0075605F"/>
    <w:rsid w:val="00756B94"/>
    <w:rsid w:val="00756EE3"/>
    <w:rsid w:val="007570AB"/>
    <w:rsid w:val="007617B3"/>
    <w:rsid w:val="00763DAE"/>
    <w:rsid w:val="0076445C"/>
    <w:rsid w:val="00766706"/>
    <w:rsid w:val="00766C45"/>
    <w:rsid w:val="007679EF"/>
    <w:rsid w:val="007702E7"/>
    <w:rsid w:val="00770E72"/>
    <w:rsid w:val="0077289C"/>
    <w:rsid w:val="00772CB7"/>
    <w:rsid w:val="00772EDF"/>
    <w:rsid w:val="00773EF7"/>
    <w:rsid w:val="007747A2"/>
    <w:rsid w:val="00776E59"/>
    <w:rsid w:val="00776F6F"/>
    <w:rsid w:val="00777392"/>
    <w:rsid w:val="00777740"/>
    <w:rsid w:val="0078075B"/>
    <w:rsid w:val="00780FC5"/>
    <w:rsid w:val="00781100"/>
    <w:rsid w:val="00781193"/>
    <w:rsid w:val="00781FD3"/>
    <w:rsid w:val="007821DA"/>
    <w:rsid w:val="007824D2"/>
    <w:rsid w:val="007831B8"/>
    <w:rsid w:val="00784736"/>
    <w:rsid w:val="00785054"/>
    <w:rsid w:val="00785087"/>
    <w:rsid w:val="007853A2"/>
    <w:rsid w:val="0078561E"/>
    <w:rsid w:val="00785CA3"/>
    <w:rsid w:val="00786803"/>
    <w:rsid w:val="00786AB9"/>
    <w:rsid w:val="00786C49"/>
    <w:rsid w:val="00787863"/>
    <w:rsid w:val="00787B06"/>
    <w:rsid w:val="00790957"/>
    <w:rsid w:val="00791EA0"/>
    <w:rsid w:val="00792E11"/>
    <w:rsid w:val="00793114"/>
    <w:rsid w:val="0079383C"/>
    <w:rsid w:val="007961CC"/>
    <w:rsid w:val="007964BB"/>
    <w:rsid w:val="007A020D"/>
    <w:rsid w:val="007A0DE8"/>
    <w:rsid w:val="007A17E3"/>
    <w:rsid w:val="007A216B"/>
    <w:rsid w:val="007A2BFC"/>
    <w:rsid w:val="007A41B4"/>
    <w:rsid w:val="007A503E"/>
    <w:rsid w:val="007A50B5"/>
    <w:rsid w:val="007A536D"/>
    <w:rsid w:val="007A543A"/>
    <w:rsid w:val="007A6A1B"/>
    <w:rsid w:val="007A6F74"/>
    <w:rsid w:val="007A7D6A"/>
    <w:rsid w:val="007B10B4"/>
    <w:rsid w:val="007B24FA"/>
    <w:rsid w:val="007B28EC"/>
    <w:rsid w:val="007B3336"/>
    <w:rsid w:val="007B379C"/>
    <w:rsid w:val="007B383A"/>
    <w:rsid w:val="007B428D"/>
    <w:rsid w:val="007B4A7E"/>
    <w:rsid w:val="007B4F4D"/>
    <w:rsid w:val="007B500D"/>
    <w:rsid w:val="007B5CE3"/>
    <w:rsid w:val="007B69EB"/>
    <w:rsid w:val="007B730F"/>
    <w:rsid w:val="007B79D7"/>
    <w:rsid w:val="007C09A7"/>
    <w:rsid w:val="007C14A7"/>
    <w:rsid w:val="007C1DFF"/>
    <w:rsid w:val="007C2948"/>
    <w:rsid w:val="007C3506"/>
    <w:rsid w:val="007C386A"/>
    <w:rsid w:val="007C3A01"/>
    <w:rsid w:val="007C3A1B"/>
    <w:rsid w:val="007C3E69"/>
    <w:rsid w:val="007C499A"/>
    <w:rsid w:val="007C5F3D"/>
    <w:rsid w:val="007C60EA"/>
    <w:rsid w:val="007C7A26"/>
    <w:rsid w:val="007D0EC7"/>
    <w:rsid w:val="007D1998"/>
    <w:rsid w:val="007D20C8"/>
    <w:rsid w:val="007D2510"/>
    <w:rsid w:val="007D25C2"/>
    <w:rsid w:val="007D27CB"/>
    <w:rsid w:val="007D2CA4"/>
    <w:rsid w:val="007D2DD1"/>
    <w:rsid w:val="007D35C7"/>
    <w:rsid w:val="007D44E9"/>
    <w:rsid w:val="007D521E"/>
    <w:rsid w:val="007D565C"/>
    <w:rsid w:val="007D70AC"/>
    <w:rsid w:val="007D7171"/>
    <w:rsid w:val="007D7687"/>
    <w:rsid w:val="007D7DE9"/>
    <w:rsid w:val="007E1172"/>
    <w:rsid w:val="007E2453"/>
    <w:rsid w:val="007E24E8"/>
    <w:rsid w:val="007E2927"/>
    <w:rsid w:val="007E2F74"/>
    <w:rsid w:val="007E39DD"/>
    <w:rsid w:val="007E3E36"/>
    <w:rsid w:val="007E5083"/>
    <w:rsid w:val="007E5AA8"/>
    <w:rsid w:val="007E627C"/>
    <w:rsid w:val="007E7AA6"/>
    <w:rsid w:val="007E7E61"/>
    <w:rsid w:val="007E7FC4"/>
    <w:rsid w:val="007F32F2"/>
    <w:rsid w:val="007F405C"/>
    <w:rsid w:val="007F57D1"/>
    <w:rsid w:val="007F58CD"/>
    <w:rsid w:val="007F5B85"/>
    <w:rsid w:val="007F6F24"/>
    <w:rsid w:val="007F7912"/>
    <w:rsid w:val="00800E24"/>
    <w:rsid w:val="00800E88"/>
    <w:rsid w:val="008010E3"/>
    <w:rsid w:val="008017F4"/>
    <w:rsid w:val="00802342"/>
    <w:rsid w:val="00802B80"/>
    <w:rsid w:val="008036C6"/>
    <w:rsid w:val="00804A5F"/>
    <w:rsid w:val="00805840"/>
    <w:rsid w:val="008067BB"/>
    <w:rsid w:val="00806827"/>
    <w:rsid w:val="00806DA5"/>
    <w:rsid w:val="00806DAE"/>
    <w:rsid w:val="008104AF"/>
    <w:rsid w:val="008107C0"/>
    <w:rsid w:val="00810E08"/>
    <w:rsid w:val="008116A1"/>
    <w:rsid w:val="0081191D"/>
    <w:rsid w:val="00811D58"/>
    <w:rsid w:val="00811DEB"/>
    <w:rsid w:val="00812054"/>
    <w:rsid w:val="00813219"/>
    <w:rsid w:val="00814D88"/>
    <w:rsid w:val="00814E3A"/>
    <w:rsid w:val="0081538F"/>
    <w:rsid w:val="0081561D"/>
    <w:rsid w:val="008159D0"/>
    <w:rsid w:val="00815F6A"/>
    <w:rsid w:val="008172C2"/>
    <w:rsid w:val="00817BAE"/>
    <w:rsid w:val="00820810"/>
    <w:rsid w:val="00820DFC"/>
    <w:rsid w:val="008210A0"/>
    <w:rsid w:val="0082127B"/>
    <w:rsid w:val="00821520"/>
    <w:rsid w:val="0082198C"/>
    <w:rsid w:val="00821D08"/>
    <w:rsid w:val="008224B0"/>
    <w:rsid w:val="008229D4"/>
    <w:rsid w:val="008236CF"/>
    <w:rsid w:val="008247EB"/>
    <w:rsid w:val="00824B6C"/>
    <w:rsid w:val="008253A9"/>
    <w:rsid w:val="008261FB"/>
    <w:rsid w:val="00826CE7"/>
    <w:rsid w:val="00826E90"/>
    <w:rsid w:val="008270C8"/>
    <w:rsid w:val="008278B6"/>
    <w:rsid w:val="008307E4"/>
    <w:rsid w:val="008308CC"/>
    <w:rsid w:val="008313F0"/>
    <w:rsid w:val="0083165E"/>
    <w:rsid w:val="00832C51"/>
    <w:rsid w:val="0083304C"/>
    <w:rsid w:val="00833DF3"/>
    <w:rsid w:val="00834019"/>
    <w:rsid w:val="0083484A"/>
    <w:rsid w:val="00835FD0"/>
    <w:rsid w:val="00836191"/>
    <w:rsid w:val="0083689E"/>
    <w:rsid w:val="008373C2"/>
    <w:rsid w:val="008411EC"/>
    <w:rsid w:val="00841D2B"/>
    <w:rsid w:val="00842938"/>
    <w:rsid w:val="0084308A"/>
    <w:rsid w:val="0084361F"/>
    <w:rsid w:val="00843761"/>
    <w:rsid w:val="00843D95"/>
    <w:rsid w:val="00843FDD"/>
    <w:rsid w:val="00844059"/>
    <w:rsid w:val="0084432E"/>
    <w:rsid w:val="00844A4D"/>
    <w:rsid w:val="00844CA9"/>
    <w:rsid w:val="00845115"/>
    <w:rsid w:val="0084539D"/>
    <w:rsid w:val="00845854"/>
    <w:rsid w:val="00847720"/>
    <w:rsid w:val="00847BC5"/>
    <w:rsid w:val="00850157"/>
    <w:rsid w:val="008510B0"/>
    <w:rsid w:val="00851430"/>
    <w:rsid w:val="00851A75"/>
    <w:rsid w:val="00851D77"/>
    <w:rsid w:val="00855112"/>
    <w:rsid w:val="00855966"/>
    <w:rsid w:val="0085602B"/>
    <w:rsid w:val="008563D3"/>
    <w:rsid w:val="00856A7A"/>
    <w:rsid w:val="008575E4"/>
    <w:rsid w:val="008575E5"/>
    <w:rsid w:val="00860A7F"/>
    <w:rsid w:val="0086245D"/>
    <w:rsid w:val="00862A06"/>
    <w:rsid w:val="00862EE7"/>
    <w:rsid w:val="008631ED"/>
    <w:rsid w:val="00863B6A"/>
    <w:rsid w:val="00865416"/>
    <w:rsid w:val="00865540"/>
    <w:rsid w:val="00865AA2"/>
    <w:rsid w:val="008666DA"/>
    <w:rsid w:val="0086718F"/>
    <w:rsid w:val="00867676"/>
    <w:rsid w:val="00870464"/>
    <w:rsid w:val="008704C8"/>
    <w:rsid w:val="0087057A"/>
    <w:rsid w:val="00872A8A"/>
    <w:rsid w:val="0087379F"/>
    <w:rsid w:val="008742F0"/>
    <w:rsid w:val="0087434E"/>
    <w:rsid w:val="008761E8"/>
    <w:rsid w:val="00876937"/>
    <w:rsid w:val="00877E15"/>
    <w:rsid w:val="00882D5F"/>
    <w:rsid w:val="0088305B"/>
    <w:rsid w:val="00883CDE"/>
    <w:rsid w:val="00884374"/>
    <w:rsid w:val="008844D7"/>
    <w:rsid w:val="008844F8"/>
    <w:rsid w:val="00884CD1"/>
    <w:rsid w:val="00885DE0"/>
    <w:rsid w:val="008867B6"/>
    <w:rsid w:val="00887087"/>
    <w:rsid w:val="00887A73"/>
    <w:rsid w:val="00887DE9"/>
    <w:rsid w:val="00890B9B"/>
    <w:rsid w:val="00890BCD"/>
    <w:rsid w:val="00891974"/>
    <w:rsid w:val="008923DF"/>
    <w:rsid w:val="008945F2"/>
    <w:rsid w:val="00894A1D"/>
    <w:rsid w:val="00894A3E"/>
    <w:rsid w:val="008950EC"/>
    <w:rsid w:val="00896CEC"/>
    <w:rsid w:val="00897895"/>
    <w:rsid w:val="008A00D2"/>
    <w:rsid w:val="008A1033"/>
    <w:rsid w:val="008A1E0B"/>
    <w:rsid w:val="008A1E16"/>
    <w:rsid w:val="008A2A96"/>
    <w:rsid w:val="008A2BA0"/>
    <w:rsid w:val="008A4361"/>
    <w:rsid w:val="008A5142"/>
    <w:rsid w:val="008A528D"/>
    <w:rsid w:val="008A5DF8"/>
    <w:rsid w:val="008A6602"/>
    <w:rsid w:val="008A6AD0"/>
    <w:rsid w:val="008A6D24"/>
    <w:rsid w:val="008A7EC9"/>
    <w:rsid w:val="008B0E91"/>
    <w:rsid w:val="008B1E41"/>
    <w:rsid w:val="008B1FC0"/>
    <w:rsid w:val="008B253F"/>
    <w:rsid w:val="008B3B01"/>
    <w:rsid w:val="008B425B"/>
    <w:rsid w:val="008B454E"/>
    <w:rsid w:val="008B5F75"/>
    <w:rsid w:val="008B60E3"/>
    <w:rsid w:val="008B68A4"/>
    <w:rsid w:val="008B7587"/>
    <w:rsid w:val="008B7C87"/>
    <w:rsid w:val="008B7F19"/>
    <w:rsid w:val="008C0A7C"/>
    <w:rsid w:val="008C0EEE"/>
    <w:rsid w:val="008C1393"/>
    <w:rsid w:val="008C1F36"/>
    <w:rsid w:val="008C361F"/>
    <w:rsid w:val="008C4089"/>
    <w:rsid w:val="008C5103"/>
    <w:rsid w:val="008C5D10"/>
    <w:rsid w:val="008C60CD"/>
    <w:rsid w:val="008C6E8E"/>
    <w:rsid w:val="008C6FF0"/>
    <w:rsid w:val="008C76FE"/>
    <w:rsid w:val="008D045D"/>
    <w:rsid w:val="008D04A1"/>
    <w:rsid w:val="008D0AE5"/>
    <w:rsid w:val="008D131D"/>
    <w:rsid w:val="008D1508"/>
    <w:rsid w:val="008D1C3D"/>
    <w:rsid w:val="008D3DEB"/>
    <w:rsid w:val="008D6E71"/>
    <w:rsid w:val="008D7A7C"/>
    <w:rsid w:val="008D7D35"/>
    <w:rsid w:val="008E0C99"/>
    <w:rsid w:val="008E0CFA"/>
    <w:rsid w:val="008E0D6F"/>
    <w:rsid w:val="008E0E57"/>
    <w:rsid w:val="008E1DF2"/>
    <w:rsid w:val="008E2BEF"/>
    <w:rsid w:val="008E3B05"/>
    <w:rsid w:val="008E5071"/>
    <w:rsid w:val="008E6567"/>
    <w:rsid w:val="008E7988"/>
    <w:rsid w:val="008E7E64"/>
    <w:rsid w:val="008F116F"/>
    <w:rsid w:val="008F1BFA"/>
    <w:rsid w:val="008F2828"/>
    <w:rsid w:val="008F2DC8"/>
    <w:rsid w:val="008F2DD3"/>
    <w:rsid w:val="008F36E5"/>
    <w:rsid w:val="008F561F"/>
    <w:rsid w:val="008F6E14"/>
    <w:rsid w:val="008F6F65"/>
    <w:rsid w:val="00900894"/>
    <w:rsid w:val="00901628"/>
    <w:rsid w:val="00901ABD"/>
    <w:rsid w:val="00901C99"/>
    <w:rsid w:val="00902157"/>
    <w:rsid w:val="009022D8"/>
    <w:rsid w:val="009027A1"/>
    <w:rsid w:val="0090392E"/>
    <w:rsid w:val="009054E2"/>
    <w:rsid w:val="00905F6F"/>
    <w:rsid w:val="009064EF"/>
    <w:rsid w:val="00907F87"/>
    <w:rsid w:val="00907FF4"/>
    <w:rsid w:val="009105B9"/>
    <w:rsid w:val="00910FFF"/>
    <w:rsid w:val="00912712"/>
    <w:rsid w:val="00913B10"/>
    <w:rsid w:val="0091494D"/>
    <w:rsid w:val="00914BC9"/>
    <w:rsid w:val="00914BCF"/>
    <w:rsid w:val="00914DF0"/>
    <w:rsid w:val="00916BFF"/>
    <w:rsid w:val="00917005"/>
    <w:rsid w:val="00921553"/>
    <w:rsid w:val="00922510"/>
    <w:rsid w:val="0092281E"/>
    <w:rsid w:val="00924D69"/>
    <w:rsid w:val="00924F0C"/>
    <w:rsid w:val="0092566D"/>
    <w:rsid w:val="009269F1"/>
    <w:rsid w:val="00926A6E"/>
    <w:rsid w:val="00926BB0"/>
    <w:rsid w:val="00927BBA"/>
    <w:rsid w:val="00930101"/>
    <w:rsid w:val="0093366D"/>
    <w:rsid w:val="00933808"/>
    <w:rsid w:val="00933FE4"/>
    <w:rsid w:val="00934111"/>
    <w:rsid w:val="009344FD"/>
    <w:rsid w:val="0093493B"/>
    <w:rsid w:val="00934F2C"/>
    <w:rsid w:val="00936966"/>
    <w:rsid w:val="00940D1E"/>
    <w:rsid w:val="0094136B"/>
    <w:rsid w:val="00941548"/>
    <w:rsid w:val="00941851"/>
    <w:rsid w:val="00942AD1"/>
    <w:rsid w:val="00942B8E"/>
    <w:rsid w:val="009439FD"/>
    <w:rsid w:val="00945D56"/>
    <w:rsid w:val="009465CE"/>
    <w:rsid w:val="009469F7"/>
    <w:rsid w:val="00946AFB"/>
    <w:rsid w:val="00946E43"/>
    <w:rsid w:val="009472EA"/>
    <w:rsid w:val="009500F7"/>
    <w:rsid w:val="00950A71"/>
    <w:rsid w:val="009519AB"/>
    <w:rsid w:val="0095269F"/>
    <w:rsid w:val="00953094"/>
    <w:rsid w:val="009536C6"/>
    <w:rsid w:val="00953F3E"/>
    <w:rsid w:val="009558DE"/>
    <w:rsid w:val="009566D2"/>
    <w:rsid w:val="00956DB0"/>
    <w:rsid w:val="00957109"/>
    <w:rsid w:val="00960123"/>
    <w:rsid w:val="00960254"/>
    <w:rsid w:val="00960402"/>
    <w:rsid w:val="00961AED"/>
    <w:rsid w:val="009624B9"/>
    <w:rsid w:val="00965118"/>
    <w:rsid w:val="00965E33"/>
    <w:rsid w:val="00967372"/>
    <w:rsid w:val="009679C1"/>
    <w:rsid w:val="00967F76"/>
    <w:rsid w:val="0097008F"/>
    <w:rsid w:val="00970097"/>
    <w:rsid w:val="00971652"/>
    <w:rsid w:val="00971AB9"/>
    <w:rsid w:val="0097467A"/>
    <w:rsid w:val="00975B08"/>
    <w:rsid w:val="009761D8"/>
    <w:rsid w:val="00976335"/>
    <w:rsid w:val="0097738C"/>
    <w:rsid w:val="009774F7"/>
    <w:rsid w:val="0098197C"/>
    <w:rsid w:val="00981F5F"/>
    <w:rsid w:val="00982284"/>
    <w:rsid w:val="009822C9"/>
    <w:rsid w:val="00983E53"/>
    <w:rsid w:val="00983F46"/>
    <w:rsid w:val="00984427"/>
    <w:rsid w:val="00985230"/>
    <w:rsid w:val="0098526C"/>
    <w:rsid w:val="009852E8"/>
    <w:rsid w:val="00987E0D"/>
    <w:rsid w:val="009902FE"/>
    <w:rsid w:val="0099124D"/>
    <w:rsid w:val="0099226B"/>
    <w:rsid w:val="00992523"/>
    <w:rsid w:val="00992686"/>
    <w:rsid w:val="00992BF4"/>
    <w:rsid w:val="0099353B"/>
    <w:rsid w:val="00993E3D"/>
    <w:rsid w:val="00995675"/>
    <w:rsid w:val="00995B51"/>
    <w:rsid w:val="00995CB5"/>
    <w:rsid w:val="0099604A"/>
    <w:rsid w:val="0099615A"/>
    <w:rsid w:val="009965D9"/>
    <w:rsid w:val="00996844"/>
    <w:rsid w:val="00997356"/>
    <w:rsid w:val="00997A6A"/>
    <w:rsid w:val="009A01C2"/>
    <w:rsid w:val="009A035A"/>
    <w:rsid w:val="009A048B"/>
    <w:rsid w:val="009A0D3E"/>
    <w:rsid w:val="009A198D"/>
    <w:rsid w:val="009A1E8E"/>
    <w:rsid w:val="009A228C"/>
    <w:rsid w:val="009A2615"/>
    <w:rsid w:val="009A265C"/>
    <w:rsid w:val="009A2707"/>
    <w:rsid w:val="009A29B3"/>
    <w:rsid w:val="009A2F43"/>
    <w:rsid w:val="009A342A"/>
    <w:rsid w:val="009A37EF"/>
    <w:rsid w:val="009A3BB6"/>
    <w:rsid w:val="009A41B8"/>
    <w:rsid w:val="009A578B"/>
    <w:rsid w:val="009B0568"/>
    <w:rsid w:val="009B1979"/>
    <w:rsid w:val="009B22DD"/>
    <w:rsid w:val="009B2A0F"/>
    <w:rsid w:val="009B2DFC"/>
    <w:rsid w:val="009B2EC1"/>
    <w:rsid w:val="009B316C"/>
    <w:rsid w:val="009B3828"/>
    <w:rsid w:val="009B3AA0"/>
    <w:rsid w:val="009B4017"/>
    <w:rsid w:val="009B4BCF"/>
    <w:rsid w:val="009B4DB4"/>
    <w:rsid w:val="009B70F0"/>
    <w:rsid w:val="009B7114"/>
    <w:rsid w:val="009B759A"/>
    <w:rsid w:val="009C0CC1"/>
    <w:rsid w:val="009C0D0E"/>
    <w:rsid w:val="009C0D0F"/>
    <w:rsid w:val="009C1169"/>
    <w:rsid w:val="009C1926"/>
    <w:rsid w:val="009C1E01"/>
    <w:rsid w:val="009C253C"/>
    <w:rsid w:val="009C3F40"/>
    <w:rsid w:val="009C4832"/>
    <w:rsid w:val="009C4EEE"/>
    <w:rsid w:val="009C69E2"/>
    <w:rsid w:val="009C71B7"/>
    <w:rsid w:val="009C7BC6"/>
    <w:rsid w:val="009C7E23"/>
    <w:rsid w:val="009D0AB2"/>
    <w:rsid w:val="009D10E6"/>
    <w:rsid w:val="009D13DD"/>
    <w:rsid w:val="009D1972"/>
    <w:rsid w:val="009D2B4C"/>
    <w:rsid w:val="009D2BA5"/>
    <w:rsid w:val="009D3163"/>
    <w:rsid w:val="009D4A1D"/>
    <w:rsid w:val="009D4A60"/>
    <w:rsid w:val="009D4A7C"/>
    <w:rsid w:val="009D4E08"/>
    <w:rsid w:val="009D4E6F"/>
    <w:rsid w:val="009D50B6"/>
    <w:rsid w:val="009D5123"/>
    <w:rsid w:val="009D5E2B"/>
    <w:rsid w:val="009E009D"/>
    <w:rsid w:val="009E0B17"/>
    <w:rsid w:val="009E1410"/>
    <w:rsid w:val="009E1DE3"/>
    <w:rsid w:val="009E263A"/>
    <w:rsid w:val="009E4835"/>
    <w:rsid w:val="009E5AAC"/>
    <w:rsid w:val="009E5B1B"/>
    <w:rsid w:val="009E5FA5"/>
    <w:rsid w:val="009E64EB"/>
    <w:rsid w:val="009E77D2"/>
    <w:rsid w:val="009F02E3"/>
    <w:rsid w:val="009F1623"/>
    <w:rsid w:val="009F2090"/>
    <w:rsid w:val="009F2483"/>
    <w:rsid w:val="009F24C2"/>
    <w:rsid w:val="009F273F"/>
    <w:rsid w:val="009F3B75"/>
    <w:rsid w:val="009F3E3E"/>
    <w:rsid w:val="009F4B6B"/>
    <w:rsid w:val="009F562F"/>
    <w:rsid w:val="009F5C0E"/>
    <w:rsid w:val="009F5C12"/>
    <w:rsid w:val="009F670C"/>
    <w:rsid w:val="009F67E1"/>
    <w:rsid w:val="009F6850"/>
    <w:rsid w:val="009F6C4B"/>
    <w:rsid w:val="009F7C64"/>
    <w:rsid w:val="00A01232"/>
    <w:rsid w:val="00A01974"/>
    <w:rsid w:val="00A03458"/>
    <w:rsid w:val="00A034F4"/>
    <w:rsid w:val="00A03CDB"/>
    <w:rsid w:val="00A043B4"/>
    <w:rsid w:val="00A04458"/>
    <w:rsid w:val="00A046C1"/>
    <w:rsid w:val="00A04AB7"/>
    <w:rsid w:val="00A04BAF"/>
    <w:rsid w:val="00A04E68"/>
    <w:rsid w:val="00A0512B"/>
    <w:rsid w:val="00A05147"/>
    <w:rsid w:val="00A05B85"/>
    <w:rsid w:val="00A05EB5"/>
    <w:rsid w:val="00A06BF6"/>
    <w:rsid w:val="00A06DED"/>
    <w:rsid w:val="00A06E9B"/>
    <w:rsid w:val="00A06FF0"/>
    <w:rsid w:val="00A10AFE"/>
    <w:rsid w:val="00A10F40"/>
    <w:rsid w:val="00A10F70"/>
    <w:rsid w:val="00A112BA"/>
    <w:rsid w:val="00A11616"/>
    <w:rsid w:val="00A1181E"/>
    <w:rsid w:val="00A11A5C"/>
    <w:rsid w:val="00A11EC9"/>
    <w:rsid w:val="00A120BE"/>
    <w:rsid w:val="00A1321F"/>
    <w:rsid w:val="00A14BC9"/>
    <w:rsid w:val="00A14E81"/>
    <w:rsid w:val="00A151F2"/>
    <w:rsid w:val="00A1677F"/>
    <w:rsid w:val="00A16B7F"/>
    <w:rsid w:val="00A210C9"/>
    <w:rsid w:val="00A2133B"/>
    <w:rsid w:val="00A214B4"/>
    <w:rsid w:val="00A21FBB"/>
    <w:rsid w:val="00A2223F"/>
    <w:rsid w:val="00A225B6"/>
    <w:rsid w:val="00A2294C"/>
    <w:rsid w:val="00A23F0F"/>
    <w:rsid w:val="00A242D5"/>
    <w:rsid w:val="00A24528"/>
    <w:rsid w:val="00A24716"/>
    <w:rsid w:val="00A25B3C"/>
    <w:rsid w:val="00A25C22"/>
    <w:rsid w:val="00A2646C"/>
    <w:rsid w:val="00A267E2"/>
    <w:rsid w:val="00A26CDF"/>
    <w:rsid w:val="00A2728D"/>
    <w:rsid w:val="00A27564"/>
    <w:rsid w:val="00A31734"/>
    <w:rsid w:val="00A3276A"/>
    <w:rsid w:val="00A32CE7"/>
    <w:rsid w:val="00A32F43"/>
    <w:rsid w:val="00A331EC"/>
    <w:rsid w:val="00A33AE6"/>
    <w:rsid w:val="00A33B8D"/>
    <w:rsid w:val="00A3420E"/>
    <w:rsid w:val="00A34FA3"/>
    <w:rsid w:val="00A355D7"/>
    <w:rsid w:val="00A35B26"/>
    <w:rsid w:val="00A35F43"/>
    <w:rsid w:val="00A3604F"/>
    <w:rsid w:val="00A361F4"/>
    <w:rsid w:val="00A3684D"/>
    <w:rsid w:val="00A36D76"/>
    <w:rsid w:val="00A371E1"/>
    <w:rsid w:val="00A372F7"/>
    <w:rsid w:val="00A37485"/>
    <w:rsid w:val="00A374B5"/>
    <w:rsid w:val="00A37795"/>
    <w:rsid w:val="00A37AD6"/>
    <w:rsid w:val="00A410E0"/>
    <w:rsid w:val="00A41EF0"/>
    <w:rsid w:val="00A42604"/>
    <w:rsid w:val="00A426AA"/>
    <w:rsid w:val="00A42A22"/>
    <w:rsid w:val="00A42DE2"/>
    <w:rsid w:val="00A4358A"/>
    <w:rsid w:val="00A43792"/>
    <w:rsid w:val="00A43D88"/>
    <w:rsid w:val="00A44500"/>
    <w:rsid w:val="00A44E24"/>
    <w:rsid w:val="00A463D8"/>
    <w:rsid w:val="00A468B7"/>
    <w:rsid w:val="00A46DB3"/>
    <w:rsid w:val="00A47EAD"/>
    <w:rsid w:val="00A5043F"/>
    <w:rsid w:val="00A53CF4"/>
    <w:rsid w:val="00A5646E"/>
    <w:rsid w:val="00A56680"/>
    <w:rsid w:val="00A61B8A"/>
    <w:rsid w:val="00A63BC0"/>
    <w:rsid w:val="00A640CF"/>
    <w:rsid w:val="00A6458A"/>
    <w:rsid w:val="00A66033"/>
    <w:rsid w:val="00A6713D"/>
    <w:rsid w:val="00A673CD"/>
    <w:rsid w:val="00A6799E"/>
    <w:rsid w:val="00A67F71"/>
    <w:rsid w:val="00A7066C"/>
    <w:rsid w:val="00A70742"/>
    <w:rsid w:val="00A71FC8"/>
    <w:rsid w:val="00A72346"/>
    <w:rsid w:val="00A724F4"/>
    <w:rsid w:val="00A7279D"/>
    <w:rsid w:val="00A72E8A"/>
    <w:rsid w:val="00A733A8"/>
    <w:rsid w:val="00A73472"/>
    <w:rsid w:val="00A7357E"/>
    <w:rsid w:val="00A74CA3"/>
    <w:rsid w:val="00A763AE"/>
    <w:rsid w:val="00A76C23"/>
    <w:rsid w:val="00A76F52"/>
    <w:rsid w:val="00A77910"/>
    <w:rsid w:val="00A77E2C"/>
    <w:rsid w:val="00A80BAD"/>
    <w:rsid w:val="00A816E5"/>
    <w:rsid w:val="00A820C9"/>
    <w:rsid w:val="00A8256D"/>
    <w:rsid w:val="00A82AC3"/>
    <w:rsid w:val="00A832AB"/>
    <w:rsid w:val="00A8375C"/>
    <w:rsid w:val="00A8385C"/>
    <w:rsid w:val="00A8397A"/>
    <w:rsid w:val="00A85A49"/>
    <w:rsid w:val="00A85E15"/>
    <w:rsid w:val="00A8606C"/>
    <w:rsid w:val="00A86D78"/>
    <w:rsid w:val="00A87395"/>
    <w:rsid w:val="00A8765C"/>
    <w:rsid w:val="00A87CA4"/>
    <w:rsid w:val="00A910B6"/>
    <w:rsid w:val="00A911BC"/>
    <w:rsid w:val="00A92490"/>
    <w:rsid w:val="00A9279C"/>
    <w:rsid w:val="00A93418"/>
    <w:rsid w:val="00A935E6"/>
    <w:rsid w:val="00A93C35"/>
    <w:rsid w:val="00A942D8"/>
    <w:rsid w:val="00A94905"/>
    <w:rsid w:val="00A94B3B"/>
    <w:rsid w:val="00A94B75"/>
    <w:rsid w:val="00A94F8F"/>
    <w:rsid w:val="00A9551A"/>
    <w:rsid w:val="00A95F84"/>
    <w:rsid w:val="00A96757"/>
    <w:rsid w:val="00A967CA"/>
    <w:rsid w:val="00A96B3A"/>
    <w:rsid w:val="00A97B23"/>
    <w:rsid w:val="00AA0939"/>
    <w:rsid w:val="00AA1511"/>
    <w:rsid w:val="00AA1B4A"/>
    <w:rsid w:val="00AA1F46"/>
    <w:rsid w:val="00AA21AF"/>
    <w:rsid w:val="00AA274E"/>
    <w:rsid w:val="00AA2EFB"/>
    <w:rsid w:val="00AA5834"/>
    <w:rsid w:val="00AA6345"/>
    <w:rsid w:val="00AA6F5B"/>
    <w:rsid w:val="00AA6FF8"/>
    <w:rsid w:val="00AB0BFC"/>
    <w:rsid w:val="00AB22BD"/>
    <w:rsid w:val="00AB40D7"/>
    <w:rsid w:val="00AB42C9"/>
    <w:rsid w:val="00AB5AE5"/>
    <w:rsid w:val="00AB5C42"/>
    <w:rsid w:val="00AB5FA4"/>
    <w:rsid w:val="00AB6167"/>
    <w:rsid w:val="00AB7AA6"/>
    <w:rsid w:val="00AB7BA3"/>
    <w:rsid w:val="00AB7EBD"/>
    <w:rsid w:val="00AC1043"/>
    <w:rsid w:val="00AC1F08"/>
    <w:rsid w:val="00AC31DF"/>
    <w:rsid w:val="00AC323B"/>
    <w:rsid w:val="00AC3CE4"/>
    <w:rsid w:val="00AC3FF3"/>
    <w:rsid w:val="00AC4EF3"/>
    <w:rsid w:val="00AC513A"/>
    <w:rsid w:val="00AC6AB0"/>
    <w:rsid w:val="00AC6C3C"/>
    <w:rsid w:val="00AC6E5E"/>
    <w:rsid w:val="00AC7AAB"/>
    <w:rsid w:val="00AC7C21"/>
    <w:rsid w:val="00AD0923"/>
    <w:rsid w:val="00AD09B6"/>
    <w:rsid w:val="00AD0B86"/>
    <w:rsid w:val="00AD0E41"/>
    <w:rsid w:val="00AD174A"/>
    <w:rsid w:val="00AD1A84"/>
    <w:rsid w:val="00AD1A9B"/>
    <w:rsid w:val="00AD1AE9"/>
    <w:rsid w:val="00AD226A"/>
    <w:rsid w:val="00AD31E3"/>
    <w:rsid w:val="00AD3825"/>
    <w:rsid w:val="00AD4C53"/>
    <w:rsid w:val="00AD5880"/>
    <w:rsid w:val="00AD5899"/>
    <w:rsid w:val="00AD6828"/>
    <w:rsid w:val="00AD7E43"/>
    <w:rsid w:val="00AE068E"/>
    <w:rsid w:val="00AE0FAD"/>
    <w:rsid w:val="00AE0FC4"/>
    <w:rsid w:val="00AE1F8C"/>
    <w:rsid w:val="00AE201C"/>
    <w:rsid w:val="00AE246C"/>
    <w:rsid w:val="00AE24AD"/>
    <w:rsid w:val="00AE2EA3"/>
    <w:rsid w:val="00AE31FA"/>
    <w:rsid w:val="00AE3339"/>
    <w:rsid w:val="00AE35BF"/>
    <w:rsid w:val="00AE3870"/>
    <w:rsid w:val="00AE3B94"/>
    <w:rsid w:val="00AE3C9F"/>
    <w:rsid w:val="00AE523F"/>
    <w:rsid w:val="00AE5882"/>
    <w:rsid w:val="00AE6F14"/>
    <w:rsid w:val="00AE730B"/>
    <w:rsid w:val="00AE7ED7"/>
    <w:rsid w:val="00AF04AA"/>
    <w:rsid w:val="00AF0F78"/>
    <w:rsid w:val="00AF1B0D"/>
    <w:rsid w:val="00AF1B47"/>
    <w:rsid w:val="00AF2699"/>
    <w:rsid w:val="00AF3518"/>
    <w:rsid w:val="00AF37BE"/>
    <w:rsid w:val="00AF3DBF"/>
    <w:rsid w:val="00AF41BF"/>
    <w:rsid w:val="00AF41E8"/>
    <w:rsid w:val="00AF48F5"/>
    <w:rsid w:val="00AF52AE"/>
    <w:rsid w:val="00AF53EA"/>
    <w:rsid w:val="00AF57E7"/>
    <w:rsid w:val="00AF6928"/>
    <w:rsid w:val="00AF7935"/>
    <w:rsid w:val="00B00316"/>
    <w:rsid w:val="00B006AD"/>
    <w:rsid w:val="00B008D4"/>
    <w:rsid w:val="00B00A02"/>
    <w:rsid w:val="00B01A61"/>
    <w:rsid w:val="00B01AF0"/>
    <w:rsid w:val="00B01DED"/>
    <w:rsid w:val="00B02395"/>
    <w:rsid w:val="00B028D8"/>
    <w:rsid w:val="00B02F57"/>
    <w:rsid w:val="00B0315C"/>
    <w:rsid w:val="00B03819"/>
    <w:rsid w:val="00B03F70"/>
    <w:rsid w:val="00B04458"/>
    <w:rsid w:val="00B04879"/>
    <w:rsid w:val="00B051FF"/>
    <w:rsid w:val="00B05756"/>
    <w:rsid w:val="00B058EE"/>
    <w:rsid w:val="00B058F9"/>
    <w:rsid w:val="00B06288"/>
    <w:rsid w:val="00B06EC9"/>
    <w:rsid w:val="00B06FB0"/>
    <w:rsid w:val="00B076D9"/>
    <w:rsid w:val="00B10849"/>
    <w:rsid w:val="00B11707"/>
    <w:rsid w:val="00B1294E"/>
    <w:rsid w:val="00B13E12"/>
    <w:rsid w:val="00B14095"/>
    <w:rsid w:val="00B14519"/>
    <w:rsid w:val="00B1476A"/>
    <w:rsid w:val="00B15F2C"/>
    <w:rsid w:val="00B170D7"/>
    <w:rsid w:val="00B1765F"/>
    <w:rsid w:val="00B17DCD"/>
    <w:rsid w:val="00B17F2A"/>
    <w:rsid w:val="00B211A8"/>
    <w:rsid w:val="00B234E8"/>
    <w:rsid w:val="00B238B5"/>
    <w:rsid w:val="00B23910"/>
    <w:rsid w:val="00B2413C"/>
    <w:rsid w:val="00B24F8B"/>
    <w:rsid w:val="00B25673"/>
    <w:rsid w:val="00B25846"/>
    <w:rsid w:val="00B27EB4"/>
    <w:rsid w:val="00B310BA"/>
    <w:rsid w:val="00B317B6"/>
    <w:rsid w:val="00B31872"/>
    <w:rsid w:val="00B318D5"/>
    <w:rsid w:val="00B31ED8"/>
    <w:rsid w:val="00B33C5E"/>
    <w:rsid w:val="00B36346"/>
    <w:rsid w:val="00B37423"/>
    <w:rsid w:val="00B37724"/>
    <w:rsid w:val="00B40E82"/>
    <w:rsid w:val="00B4191F"/>
    <w:rsid w:val="00B4196F"/>
    <w:rsid w:val="00B4247D"/>
    <w:rsid w:val="00B42B07"/>
    <w:rsid w:val="00B43D72"/>
    <w:rsid w:val="00B4424D"/>
    <w:rsid w:val="00B443D7"/>
    <w:rsid w:val="00B4454E"/>
    <w:rsid w:val="00B448EA"/>
    <w:rsid w:val="00B44D11"/>
    <w:rsid w:val="00B450E4"/>
    <w:rsid w:val="00B451C4"/>
    <w:rsid w:val="00B453C8"/>
    <w:rsid w:val="00B456A3"/>
    <w:rsid w:val="00B458DC"/>
    <w:rsid w:val="00B46CF3"/>
    <w:rsid w:val="00B50B74"/>
    <w:rsid w:val="00B51B8A"/>
    <w:rsid w:val="00B52488"/>
    <w:rsid w:val="00B534F3"/>
    <w:rsid w:val="00B53DE1"/>
    <w:rsid w:val="00B53E47"/>
    <w:rsid w:val="00B53EF8"/>
    <w:rsid w:val="00B5455F"/>
    <w:rsid w:val="00B54A19"/>
    <w:rsid w:val="00B54BD1"/>
    <w:rsid w:val="00B563C5"/>
    <w:rsid w:val="00B5719B"/>
    <w:rsid w:val="00B575B8"/>
    <w:rsid w:val="00B60087"/>
    <w:rsid w:val="00B60544"/>
    <w:rsid w:val="00B62E4B"/>
    <w:rsid w:val="00B64F4D"/>
    <w:rsid w:val="00B6557A"/>
    <w:rsid w:val="00B6676A"/>
    <w:rsid w:val="00B701D7"/>
    <w:rsid w:val="00B702B0"/>
    <w:rsid w:val="00B7102A"/>
    <w:rsid w:val="00B72190"/>
    <w:rsid w:val="00B7321A"/>
    <w:rsid w:val="00B7483A"/>
    <w:rsid w:val="00B756CF"/>
    <w:rsid w:val="00B80FED"/>
    <w:rsid w:val="00B81389"/>
    <w:rsid w:val="00B81EDB"/>
    <w:rsid w:val="00B82EA3"/>
    <w:rsid w:val="00B83155"/>
    <w:rsid w:val="00B83346"/>
    <w:rsid w:val="00B839AB"/>
    <w:rsid w:val="00B83CFD"/>
    <w:rsid w:val="00B83EA0"/>
    <w:rsid w:val="00B84908"/>
    <w:rsid w:val="00B84C80"/>
    <w:rsid w:val="00B85335"/>
    <w:rsid w:val="00B859A5"/>
    <w:rsid w:val="00B8618F"/>
    <w:rsid w:val="00B8629D"/>
    <w:rsid w:val="00B86693"/>
    <w:rsid w:val="00B86B62"/>
    <w:rsid w:val="00B90CB6"/>
    <w:rsid w:val="00B9261E"/>
    <w:rsid w:val="00B92872"/>
    <w:rsid w:val="00B93142"/>
    <w:rsid w:val="00B9337B"/>
    <w:rsid w:val="00B934CD"/>
    <w:rsid w:val="00B93D7A"/>
    <w:rsid w:val="00B94026"/>
    <w:rsid w:val="00B954E5"/>
    <w:rsid w:val="00B95846"/>
    <w:rsid w:val="00B95E0F"/>
    <w:rsid w:val="00B9767F"/>
    <w:rsid w:val="00B97AD8"/>
    <w:rsid w:val="00B97B69"/>
    <w:rsid w:val="00BA04D3"/>
    <w:rsid w:val="00BA1274"/>
    <w:rsid w:val="00BA22FC"/>
    <w:rsid w:val="00BA2F4D"/>
    <w:rsid w:val="00BA353F"/>
    <w:rsid w:val="00BA3C98"/>
    <w:rsid w:val="00BA3E6D"/>
    <w:rsid w:val="00BA43C4"/>
    <w:rsid w:val="00BA4ADB"/>
    <w:rsid w:val="00BA4D19"/>
    <w:rsid w:val="00BA555E"/>
    <w:rsid w:val="00BA72DC"/>
    <w:rsid w:val="00BA7C21"/>
    <w:rsid w:val="00BA7EBE"/>
    <w:rsid w:val="00BB05C8"/>
    <w:rsid w:val="00BB0927"/>
    <w:rsid w:val="00BB0DA1"/>
    <w:rsid w:val="00BB154D"/>
    <w:rsid w:val="00BB2810"/>
    <w:rsid w:val="00BB33D0"/>
    <w:rsid w:val="00BB4709"/>
    <w:rsid w:val="00BB4E6B"/>
    <w:rsid w:val="00BB638E"/>
    <w:rsid w:val="00BB73C2"/>
    <w:rsid w:val="00BC2736"/>
    <w:rsid w:val="00BC2C50"/>
    <w:rsid w:val="00BC39E5"/>
    <w:rsid w:val="00BC3A16"/>
    <w:rsid w:val="00BC3C2C"/>
    <w:rsid w:val="00BC5C0E"/>
    <w:rsid w:val="00BC604E"/>
    <w:rsid w:val="00BC60D5"/>
    <w:rsid w:val="00BC6A57"/>
    <w:rsid w:val="00BC6C84"/>
    <w:rsid w:val="00BC6D40"/>
    <w:rsid w:val="00BD0BB3"/>
    <w:rsid w:val="00BD0BD0"/>
    <w:rsid w:val="00BD150B"/>
    <w:rsid w:val="00BD1590"/>
    <w:rsid w:val="00BD1FF2"/>
    <w:rsid w:val="00BD3504"/>
    <w:rsid w:val="00BD3F23"/>
    <w:rsid w:val="00BD4822"/>
    <w:rsid w:val="00BD5208"/>
    <w:rsid w:val="00BD5445"/>
    <w:rsid w:val="00BD5668"/>
    <w:rsid w:val="00BD57D6"/>
    <w:rsid w:val="00BD604C"/>
    <w:rsid w:val="00BD6C65"/>
    <w:rsid w:val="00BD7FAD"/>
    <w:rsid w:val="00BE0FC6"/>
    <w:rsid w:val="00BE327F"/>
    <w:rsid w:val="00BE379B"/>
    <w:rsid w:val="00BE4DF1"/>
    <w:rsid w:val="00BE4F2C"/>
    <w:rsid w:val="00BE5C2C"/>
    <w:rsid w:val="00BE6292"/>
    <w:rsid w:val="00BE6668"/>
    <w:rsid w:val="00BE6E59"/>
    <w:rsid w:val="00BE7411"/>
    <w:rsid w:val="00BE7A73"/>
    <w:rsid w:val="00BE7E08"/>
    <w:rsid w:val="00BF031F"/>
    <w:rsid w:val="00BF0660"/>
    <w:rsid w:val="00BF0A45"/>
    <w:rsid w:val="00BF13EC"/>
    <w:rsid w:val="00BF1AC1"/>
    <w:rsid w:val="00BF20AF"/>
    <w:rsid w:val="00BF283C"/>
    <w:rsid w:val="00BF4158"/>
    <w:rsid w:val="00BF45A6"/>
    <w:rsid w:val="00BF4699"/>
    <w:rsid w:val="00BF49F4"/>
    <w:rsid w:val="00BF525D"/>
    <w:rsid w:val="00BF6349"/>
    <w:rsid w:val="00BF66DB"/>
    <w:rsid w:val="00BF76B2"/>
    <w:rsid w:val="00BF77B7"/>
    <w:rsid w:val="00C00269"/>
    <w:rsid w:val="00C00462"/>
    <w:rsid w:val="00C006A2"/>
    <w:rsid w:val="00C02D50"/>
    <w:rsid w:val="00C03F74"/>
    <w:rsid w:val="00C03FD3"/>
    <w:rsid w:val="00C05310"/>
    <w:rsid w:val="00C055DE"/>
    <w:rsid w:val="00C055E6"/>
    <w:rsid w:val="00C05C77"/>
    <w:rsid w:val="00C05FBC"/>
    <w:rsid w:val="00C075E6"/>
    <w:rsid w:val="00C07A8D"/>
    <w:rsid w:val="00C1115E"/>
    <w:rsid w:val="00C11325"/>
    <w:rsid w:val="00C11342"/>
    <w:rsid w:val="00C118FA"/>
    <w:rsid w:val="00C12695"/>
    <w:rsid w:val="00C12842"/>
    <w:rsid w:val="00C12C82"/>
    <w:rsid w:val="00C15203"/>
    <w:rsid w:val="00C15968"/>
    <w:rsid w:val="00C15B61"/>
    <w:rsid w:val="00C15D1C"/>
    <w:rsid w:val="00C16020"/>
    <w:rsid w:val="00C16798"/>
    <w:rsid w:val="00C16DA6"/>
    <w:rsid w:val="00C21E5F"/>
    <w:rsid w:val="00C25780"/>
    <w:rsid w:val="00C26255"/>
    <w:rsid w:val="00C26639"/>
    <w:rsid w:val="00C268FE"/>
    <w:rsid w:val="00C26994"/>
    <w:rsid w:val="00C26C49"/>
    <w:rsid w:val="00C27BB8"/>
    <w:rsid w:val="00C30641"/>
    <w:rsid w:val="00C31691"/>
    <w:rsid w:val="00C31E2D"/>
    <w:rsid w:val="00C323C3"/>
    <w:rsid w:val="00C330E2"/>
    <w:rsid w:val="00C3412F"/>
    <w:rsid w:val="00C344D9"/>
    <w:rsid w:val="00C354CC"/>
    <w:rsid w:val="00C37B3D"/>
    <w:rsid w:val="00C37F62"/>
    <w:rsid w:val="00C407D8"/>
    <w:rsid w:val="00C40FAE"/>
    <w:rsid w:val="00C414F3"/>
    <w:rsid w:val="00C43090"/>
    <w:rsid w:val="00C4316F"/>
    <w:rsid w:val="00C433C6"/>
    <w:rsid w:val="00C4366D"/>
    <w:rsid w:val="00C44F73"/>
    <w:rsid w:val="00C464CE"/>
    <w:rsid w:val="00C46547"/>
    <w:rsid w:val="00C46D68"/>
    <w:rsid w:val="00C511D2"/>
    <w:rsid w:val="00C52039"/>
    <w:rsid w:val="00C5216A"/>
    <w:rsid w:val="00C532D5"/>
    <w:rsid w:val="00C53CBC"/>
    <w:rsid w:val="00C53FD9"/>
    <w:rsid w:val="00C543BA"/>
    <w:rsid w:val="00C546B6"/>
    <w:rsid w:val="00C55637"/>
    <w:rsid w:val="00C55BA5"/>
    <w:rsid w:val="00C55EB7"/>
    <w:rsid w:val="00C56264"/>
    <w:rsid w:val="00C56855"/>
    <w:rsid w:val="00C6025C"/>
    <w:rsid w:val="00C6182F"/>
    <w:rsid w:val="00C61ABA"/>
    <w:rsid w:val="00C62AF9"/>
    <w:rsid w:val="00C6300F"/>
    <w:rsid w:val="00C631A2"/>
    <w:rsid w:val="00C63658"/>
    <w:rsid w:val="00C63B5B"/>
    <w:rsid w:val="00C64939"/>
    <w:rsid w:val="00C65419"/>
    <w:rsid w:val="00C65783"/>
    <w:rsid w:val="00C65D71"/>
    <w:rsid w:val="00C6733E"/>
    <w:rsid w:val="00C7054E"/>
    <w:rsid w:val="00C7072D"/>
    <w:rsid w:val="00C708CE"/>
    <w:rsid w:val="00C71C1E"/>
    <w:rsid w:val="00C71EA5"/>
    <w:rsid w:val="00C7233F"/>
    <w:rsid w:val="00C72975"/>
    <w:rsid w:val="00C72DDA"/>
    <w:rsid w:val="00C74469"/>
    <w:rsid w:val="00C750F1"/>
    <w:rsid w:val="00C7561C"/>
    <w:rsid w:val="00C76199"/>
    <w:rsid w:val="00C77785"/>
    <w:rsid w:val="00C800BB"/>
    <w:rsid w:val="00C80709"/>
    <w:rsid w:val="00C819F7"/>
    <w:rsid w:val="00C81E85"/>
    <w:rsid w:val="00C8302B"/>
    <w:rsid w:val="00C83061"/>
    <w:rsid w:val="00C836FA"/>
    <w:rsid w:val="00C83B8A"/>
    <w:rsid w:val="00C83E68"/>
    <w:rsid w:val="00C83EEA"/>
    <w:rsid w:val="00C84070"/>
    <w:rsid w:val="00C84166"/>
    <w:rsid w:val="00C8555C"/>
    <w:rsid w:val="00C85B2C"/>
    <w:rsid w:val="00C866B2"/>
    <w:rsid w:val="00C86928"/>
    <w:rsid w:val="00C87CA5"/>
    <w:rsid w:val="00C87FAA"/>
    <w:rsid w:val="00C901DC"/>
    <w:rsid w:val="00C90C39"/>
    <w:rsid w:val="00C917D5"/>
    <w:rsid w:val="00C91C92"/>
    <w:rsid w:val="00C91E01"/>
    <w:rsid w:val="00C92518"/>
    <w:rsid w:val="00C9254B"/>
    <w:rsid w:val="00C928F5"/>
    <w:rsid w:val="00C92D58"/>
    <w:rsid w:val="00C93272"/>
    <w:rsid w:val="00C9329D"/>
    <w:rsid w:val="00C93A09"/>
    <w:rsid w:val="00C94EB4"/>
    <w:rsid w:val="00C952DA"/>
    <w:rsid w:val="00C9591E"/>
    <w:rsid w:val="00C95EFC"/>
    <w:rsid w:val="00C96654"/>
    <w:rsid w:val="00CA054C"/>
    <w:rsid w:val="00CA0749"/>
    <w:rsid w:val="00CA0813"/>
    <w:rsid w:val="00CA166D"/>
    <w:rsid w:val="00CA30B6"/>
    <w:rsid w:val="00CA3185"/>
    <w:rsid w:val="00CA3713"/>
    <w:rsid w:val="00CA40BA"/>
    <w:rsid w:val="00CA41B5"/>
    <w:rsid w:val="00CA428A"/>
    <w:rsid w:val="00CA4670"/>
    <w:rsid w:val="00CA4774"/>
    <w:rsid w:val="00CA55B2"/>
    <w:rsid w:val="00CA5A43"/>
    <w:rsid w:val="00CA6843"/>
    <w:rsid w:val="00CA6D4A"/>
    <w:rsid w:val="00CA71AA"/>
    <w:rsid w:val="00CA797F"/>
    <w:rsid w:val="00CA7B36"/>
    <w:rsid w:val="00CA7DC4"/>
    <w:rsid w:val="00CA7E8F"/>
    <w:rsid w:val="00CB0977"/>
    <w:rsid w:val="00CB0E66"/>
    <w:rsid w:val="00CB13CC"/>
    <w:rsid w:val="00CB3CAE"/>
    <w:rsid w:val="00CB41A4"/>
    <w:rsid w:val="00CB460C"/>
    <w:rsid w:val="00CB50A8"/>
    <w:rsid w:val="00CB55AF"/>
    <w:rsid w:val="00CB58C8"/>
    <w:rsid w:val="00CB5D15"/>
    <w:rsid w:val="00CB6F26"/>
    <w:rsid w:val="00CC1EA4"/>
    <w:rsid w:val="00CC2B50"/>
    <w:rsid w:val="00CC3571"/>
    <w:rsid w:val="00CC3B96"/>
    <w:rsid w:val="00CC4A87"/>
    <w:rsid w:val="00CC5813"/>
    <w:rsid w:val="00CC71B2"/>
    <w:rsid w:val="00CC7316"/>
    <w:rsid w:val="00CC7677"/>
    <w:rsid w:val="00CD0E06"/>
    <w:rsid w:val="00CD1CD3"/>
    <w:rsid w:val="00CD1E90"/>
    <w:rsid w:val="00CD2249"/>
    <w:rsid w:val="00CD24EC"/>
    <w:rsid w:val="00CD35F1"/>
    <w:rsid w:val="00CD3E02"/>
    <w:rsid w:val="00CD4013"/>
    <w:rsid w:val="00CD4171"/>
    <w:rsid w:val="00CD46FE"/>
    <w:rsid w:val="00CD51B1"/>
    <w:rsid w:val="00CD56F1"/>
    <w:rsid w:val="00CD6552"/>
    <w:rsid w:val="00CD6C83"/>
    <w:rsid w:val="00CE03B9"/>
    <w:rsid w:val="00CE4801"/>
    <w:rsid w:val="00CE4BC8"/>
    <w:rsid w:val="00CE5ABD"/>
    <w:rsid w:val="00CE6F57"/>
    <w:rsid w:val="00CE7745"/>
    <w:rsid w:val="00CE7A4D"/>
    <w:rsid w:val="00CF1372"/>
    <w:rsid w:val="00CF1452"/>
    <w:rsid w:val="00CF182D"/>
    <w:rsid w:val="00CF1ECD"/>
    <w:rsid w:val="00CF2672"/>
    <w:rsid w:val="00CF28EA"/>
    <w:rsid w:val="00CF2E8C"/>
    <w:rsid w:val="00CF3FDE"/>
    <w:rsid w:val="00CF478A"/>
    <w:rsid w:val="00CF4A43"/>
    <w:rsid w:val="00CF4D71"/>
    <w:rsid w:val="00CF5102"/>
    <w:rsid w:val="00CF65B7"/>
    <w:rsid w:val="00CF6E1B"/>
    <w:rsid w:val="00CF7839"/>
    <w:rsid w:val="00CF7AE6"/>
    <w:rsid w:val="00CF7B63"/>
    <w:rsid w:val="00CF7E0C"/>
    <w:rsid w:val="00D02104"/>
    <w:rsid w:val="00D027CA"/>
    <w:rsid w:val="00D028E8"/>
    <w:rsid w:val="00D03A90"/>
    <w:rsid w:val="00D04E32"/>
    <w:rsid w:val="00D051D4"/>
    <w:rsid w:val="00D052A6"/>
    <w:rsid w:val="00D05967"/>
    <w:rsid w:val="00D061AC"/>
    <w:rsid w:val="00D06215"/>
    <w:rsid w:val="00D06DCA"/>
    <w:rsid w:val="00D1067E"/>
    <w:rsid w:val="00D11C7C"/>
    <w:rsid w:val="00D12A5D"/>
    <w:rsid w:val="00D132C1"/>
    <w:rsid w:val="00D15C70"/>
    <w:rsid w:val="00D16E4D"/>
    <w:rsid w:val="00D20D9C"/>
    <w:rsid w:val="00D22D0B"/>
    <w:rsid w:val="00D232B8"/>
    <w:rsid w:val="00D23BEE"/>
    <w:rsid w:val="00D23D1C"/>
    <w:rsid w:val="00D23F5D"/>
    <w:rsid w:val="00D25C51"/>
    <w:rsid w:val="00D27373"/>
    <w:rsid w:val="00D27837"/>
    <w:rsid w:val="00D27B4A"/>
    <w:rsid w:val="00D3055D"/>
    <w:rsid w:val="00D3062A"/>
    <w:rsid w:val="00D309A2"/>
    <w:rsid w:val="00D31494"/>
    <w:rsid w:val="00D31802"/>
    <w:rsid w:val="00D32B10"/>
    <w:rsid w:val="00D32BF5"/>
    <w:rsid w:val="00D338F3"/>
    <w:rsid w:val="00D33DC1"/>
    <w:rsid w:val="00D36859"/>
    <w:rsid w:val="00D37465"/>
    <w:rsid w:val="00D40125"/>
    <w:rsid w:val="00D41772"/>
    <w:rsid w:val="00D41A9A"/>
    <w:rsid w:val="00D426B5"/>
    <w:rsid w:val="00D442AD"/>
    <w:rsid w:val="00D44401"/>
    <w:rsid w:val="00D44917"/>
    <w:rsid w:val="00D45BB7"/>
    <w:rsid w:val="00D46400"/>
    <w:rsid w:val="00D46F4F"/>
    <w:rsid w:val="00D47D5D"/>
    <w:rsid w:val="00D47DFB"/>
    <w:rsid w:val="00D50091"/>
    <w:rsid w:val="00D50CDA"/>
    <w:rsid w:val="00D5181C"/>
    <w:rsid w:val="00D5183B"/>
    <w:rsid w:val="00D51C94"/>
    <w:rsid w:val="00D52DC6"/>
    <w:rsid w:val="00D52E32"/>
    <w:rsid w:val="00D532C1"/>
    <w:rsid w:val="00D54D9A"/>
    <w:rsid w:val="00D553E6"/>
    <w:rsid w:val="00D55751"/>
    <w:rsid w:val="00D565F8"/>
    <w:rsid w:val="00D60A4E"/>
    <w:rsid w:val="00D612C0"/>
    <w:rsid w:val="00D61A92"/>
    <w:rsid w:val="00D61D32"/>
    <w:rsid w:val="00D62242"/>
    <w:rsid w:val="00D63BF0"/>
    <w:rsid w:val="00D652F0"/>
    <w:rsid w:val="00D655E0"/>
    <w:rsid w:val="00D65647"/>
    <w:rsid w:val="00D659DB"/>
    <w:rsid w:val="00D65C3B"/>
    <w:rsid w:val="00D66266"/>
    <w:rsid w:val="00D66379"/>
    <w:rsid w:val="00D663B4"/>
    <w:rsid w:val="00D66CE2"/>
    <w:rsid w:val="00D67371"/>
    <w:rsid w:val="00D677F2"/>
    <w:rsid w:val="00D67F7C"/>
    <w:rsid w:val="00D71EAB"/>
    <w:rsid w:val="00D72117"/>
    <w:rsid w:val="00D73FB8"/>
    <w:rsid w:val="00D742C7"/>
    <w:rsid w:val="00D74CE9"/>
    <w:rsid w:val="00D75648"/>
    <w:rsid w:val="00D75DFF"/>
    <w:rsid w:val="00D7666D"/>
    <w:rsid w:val="00D81499"/>
    <w:rsid w:val="00D82022"/>
    <w:rsid w:val="00D821DB"/>
    <w:rsid w:val="00D845D8"/>
    <w:rsid w:val="00D85D37"/>
    <w:rsid w:val="00D86655"/>
    <w:rsid w:val="00D86966"/>
    <w:rsid w:val="00D86E03"/>
    <w:rsid w:val="00D86EDE"/>
    <w:rsid w:val="00D8722F"/>
    <w:rsid w:val="00D911B2"/>
    <w:rsid w:val="00D91462"/>
    <w:rsid w:val="00D91743"/>
    <w:rsid w:val="00D91808"/>
    <w:rsid w:val="00D91F60"/>
    <w:rsid w:val="00D92115"/>
    <w:rsid w:val="00D92355"/>
    <w:rsid w:val="00D925D9"/>
    <w:rsid w:val="00D943D2"/>
    <w:rsid w:val="00D946E7"/>
    <w:rsid w:val="00D948BB"/>
    <w:rsid w:val="00D94B4A"/>
    <w:rsid w:val="00D953FD"/>
    <w:rsid w:val="00D95435"/>
    <w:rsid w:val="00D95A33"/>
    <w:rsid w:val="00DA0829"/>
    <w:rsid w:val="00DA0C34"/>
    <w:rsid w:val="00DA1207"/>
    <w:rsid w:val="00DA2410"/>
    <w:rsid w:val="00DA29EB"/>
    <w:rsid w:val="00DA2EB1"/>
    <w:rsid w:val="00DA2FE9"/>
    <w:rsid w:val="00DA404E"/>
    <w:rsid w:val="00DA464E"/>
    <w:rsid w:val="00DA4DA0"/>
    <w:rsid w:val="00DA4DDD"/>
    <w:rsid w:val="00DA57E9"/>
    <w:rsid w:val="00DA5F68"/>
    <w:rsid w:val="00DA6157"/>
    <w:rsid w:val="00DA6F26"/>
    <w:rsid w:val="00DA7ACB"/>
    <w:rsid w:val="00DB0222"/>
    <w:rsid w:val="00DB0699"/>
    <w:rsid w:val="00DB18E8"/>
    <w:rsid w:val="00DB291A"/>
    <w:rsid w:val="00DB43D1"/>
    <w:rsid w:val="00DB4536"/>
    <w:rsid w:val="00DB483D"/>
    <w:rsid w:val="00DB4E30"/>
    <w:rsid w:val="00DB5A0F"/>
    <w:rsid w:val="00DB6C73"/>
    <w:rsid w:val="00DB6FDE"/>
    <w:rsid w:val="00DB7B06"/>
    <w:rsid w:val="00DC184F"/>
    <w:rsid w:val="00DC405B"/>
    <w:rsid w:val="00DC469F"/>
    <w:rsid w:val="00DC4A27"/>
    <w:rsid w:val="00DC62DF"/>
    <w:rsid w:val="00DC6E64"/>
    <w:rsid w:val="00DC70FD"/>
    <w:rsid w:val="00DC73C0"/>
    <w:rsid w:val="00DC7D62"/>
    <w:rsid w:val="00DD0BCF"/>
    <w:rsid w:val="00DD0F39"/>
    <w:rsid w:val="00DD16DF"/>
    <w:rsid w:val="00DD4254"/>
    <w:rsid w:val="00DD52F7"/>
    <w:rsid w:val="00DD594A"/>
    <w:rsid w:val="00DD6165"/>
    <w:rsid w:val="00DD7005"/>
    <w:rsid w:val="00DD7664"/>
    <w:rsid w:val="00DE2536"/>
    <w:rsid w:val="00DE25BE"/>
    <w:rsid w:val="00DE2639"/>
    <w:rsid w:val="00DE402B"/>
    <w:rsid w:val="00DE480B"/>
    <w:rsid w:val="00DE49E2"/>
    <w:rsid w:val="00DE4F02"/>
    <w:rsid w:val="00DE6EFE"/>
    <w:rsid w:val="00DE7453"/>
    <w:rsid w:val="00DF0FAF"/>
    <w:rsid w:val="00DF2E1C"/>
    <w:rsid w:val="00DF2F8C"/>
    <w:rsid w:val="00DF40E7"/>
    <w:rsid w:val="00DF56D7"/>
    <w:rsid w:val="00DF65B4"/>
    <w:rsid w:val="00DF6ED9"/>
    <w:rsid w:val="00DF7693"/>
    <w:rsid w:val="00E00801"/>
    <w:rsid w:val="00E02529"/>
    <w:rsid w:val="00E02824"/>
    <w:rsid w:val="00E02C62"/>
    <w:rsid w:val="00E02CC3"/>
    <w:rsid w:val="00E02CEB"/>
    <w:rsid w:val="00E02DAB"/>
    <w:rsid w:val="00E03987"/>
    <w:rsid w:val="00E03A74"/>
    <w:rsid w:val="00E03E20"/>
    <w:rsid w:val="00E03F40"/>
    <w:rsid w:val="00E03F59"/>
    <w:rsid w:val="00E041ED"/>
    <w:rsid w:val="00E04653"/>
    <w:rsid w:val="00E04FEF"/>
    <w:rsid w:val="00E0596A"/>
    <w:rsid w:val="00E05C5D"/>
    <w:rsid w:val="00E06AC0"/>
    <w:rsid w:val="00E07302"/>
    <w:rsid w:val="00E07926"/>
    <w:rsid w:val="00E07BE1"/>
    <w:rsid w:val="00E07CD7"/>
    <w:rsid w:val="00E07FC6"/>
    <w:rsid w:val="00E103E4"/>
    <w:rsid w:val="00E115D8"/>
    <w:rsid w:val="00E12BCE"/>
    <w:rsid w:val="00E12DA2"/>
    <w:rsid w:val="00E13D69"/>
    <w:rsid w:val="00E14377"/>
    <w:rsid w:val="00E14392"/>
    <w:rsid w:val="00E15F42"/>
    <w:rsid w:val="00E15FEA"/>
    <w:rsid w:val="00E16BD2"/>
    <w:rsid w:val="00E17E2F"/>
    <w:rsid w:val="00E206CF"/>
    <w:rsid w:val="00E213AF"/>
    <w:rsid w:val="00E219E1"/>
    <w:rsid w:val="00E22770"/>
    <w:rsid w:val="00E23BD4"/>
    <w:rsid w:val="00E24B39"/>
    <w:rsid w:val="00E254FE"/>
    <w:rsid w:val="00E258E4"/>
    <w:rsid w:val="00E25B16"/>
    <w:rsid w:val="00E25B4C"/>
    <w:rsid w:val="00E2606F"/>
    <w:rsid w:val="00E27412"/>
    <w:rsid w:val="00E27421"/>
    <w:rsid w:val="00E27BB4"/>
    <w:rsid w:val="00E3021B"/>
    <w:rsid w:val="00E3071C"/>
    <w:rsid w:val="00E31454"/>
    <w:rsid w:val="00E325E5"/>
    <w:rsid w:val="00E34F4D"/>
    <w:rsid w:val="00E35339"/>
    <w:rsid w:val="00E356BF"/>
    <w:rsid w:val="00E36549"/>
    <w:rsid w:val="00E40084"/>
    <w:rsid w:val="00E40836"/>
    <w:rsid w:val="00E41019"/>
    <w:rsid w:val="00E413BE"/>
    <w:rsid w:val="00E422E0"/>
    <w:rsid w:val="00E43492"/>
    <w:rsid w:val="00E434DA"/>
    <w:rsid w:val="00E43A6F"/>
    <w:rsid w:val="00E43C02"/>
    <w:rsid w:val="00E449D3"/>
    <w:rsid w:val="00E45698"/>
    <w:rsid w:val="00E4623D"/>
    <w:rsid w:val="00E463D2"/>
    <w:rsid w:val="00E46643"/>
    <w:rsid w:val="00E476FA"/>
    <w:rsid w:val="00E51345"/>
    <w:rsid w:val="00E518A0"/>
    <w:rsid w:val="00E51DA7"/>
    <w:rsid w:val="00E51DF0"/>
    <w:rsid w:val="00E5212D"/>
    <w:rsid w:val="00E522DF"/>
    <w:rsid w:val="00E526F9"/>
    <w:rsid w:val="00E529A6"/>
    <w:rsid w:val="00E52B1E"/>
    <w:rsid w:val="00E53022"/>
    <w:rsid w:val="00E538FD"/>
    <w:rsid w:val="00E53E60"/>
    <w:rsid w:val="00E55DED"/>
    <w:rsid w:val="00E567BC"/>
    <w:rsid w:val="00E56AF1"/>
    <w:rsid w:val="00E570B8"/>
    <w:rsid w:val="00E5794E"/>
    <w:rsid w:val="00E57D79"/>
    <w:rsid w:val="00E60305"/>
    <w:rsid w:val="00E605A7"/>
    <w:rsid w:val="00E606B7"/>
    <w:rsid w:val="00E619FE"/>
    <w:rsid w:val="00E61AC0"/>
    <w:rsid w:val="00E61BB7"/>
    <w:rsid w:val="00E61F36"/>
    <w:rsid w:val="00E620D8"/>
    <w:rsid w:val="00E624CB"/>
    <w:rsid w:val="00E62BA5"/>
    <w:rsid w:val="00E6472E"/>
    <w:rsid w:val="00E64A8D"/>
    <w:rsid w:val="00E66BF2"/>
    <w:rsid w:val="00E673CD"/>
    <w:rsid w:val="00E7102E"/>
    <w:rsid w:val="00E71DC6"/>
    <w:rsid w:val="00E72BFC"/>
    <w:rsid w:val="00E73F58"/>
    <w:rsid w:val="00E74509"/>
    <w:rsid w:val="00E7540C"/>
    <w:rsid w:val="00E76CEE"/>
    <w:rsid w:val="00E77031"/>
    <w:rsid w:val="00E77C20"/>
    <w:rsid w:val="00E80DDF"/>
    <w:rsid w:val="00E82C7A"/>
    <w:rsid w:val="00E82E26"/>
    <w:rsid w:val="00E82FF9"/>
    <w:rsid w:val="00E83010"/>
    <w:rsid w:val="00E83B57"/>
    <w:rsid w:val="00E84205"/>
    <w:rsid w:val="00E84702"/>
    <w:rsid w:val="00E876F3"/>
    <w:rsid w:val="00E87A5B"/>
    <w:rsid w:val="00E87CAA"/>
    <w:rsid w:val="00E87FF3"/>
    <w:rsid w:val="00E913EA"/>
    <w:rsid w:val="00E9144F"/>
    <w:rsid w:val="00E9187B"/>
    <w:rsid w:val="00E91C87"/>
    <w:rsid w:val="00E91D01"/>
    <w:rsid w:val="00E927FF"/>
    <w:rsid w:val="00E92A06"/>
    <w:rsid w:val="00E9314B"/>
    <w:rsid w:val="00E9390B"/>
    <w:rsid w:val="00E94222"/>
    <w:rsid w:val="00E945B8"/>
    <w:rsid w:val="00E9481A"/>
    <w:rsid w:val="00E94D8E"/>
    <w:rsid w:val="00E953F0"/>
    <w:rsid w:val="00E95B15"/>
    <w:rsid w:val="00E96EF8"/>
    <w:rsid w:val="00E97BC6"/>
    <w:rsid w:val="00E97FEE"/>
    <w:rsid w:val="00EA0206"/>
    <w:rsid w:val="00EA0699"/>
    <w:rsid w:val="00EA0C27"/>
    <w:rsid w:val="00EA0DB5"/>
    <w:rsid w:val="00EA0DE4"/>
    <w:rsid w:val="00EA0F36"/>
    <w:rsid w:val="00EA12A2"/>
    <w:rsid w:val="00EA14EE"/>
    <w:rsid w:val="00EA1BAD"/>
    <w:rsid w:val="00EA31A4"/>
    <w:rsid w:val="00EA31CE"/>
    <w:rsid w:val="00EA4C22"/>
    <w:rsid w:val="00EA54C7"/>
    <w:rsid w:val="00EA5CEF"/>
    <w:rsid w:val="00EA7A33"/>
    <w:rsid w:val="00EA7C19"/>
    <w:rsid w:val="00EA7E0D"/>
    <w:rsid w:val="00EA7F3A"/>
    <w:rsid w:val="00EB002E"/>
    <w:rsid w:val="00EB01E3"/>
    <w:rsid w:val="00EB1D78"/>
    <w:rsid w:val="00EB27D4"/>
    <w:rsid w:val="00EB2B1E"/>
    <w:rsid w:val="00EB2C40"/>
    <w:rsid w:val="00EB3CF4"/>
    <w:rsid w:val="00EB4239"/>
    <w:rsid w:val="00EB4314"/>
    <w:rsid w:val="00EB5B3B"/>
    <w:rsid w:val="00EB5C53"/>
    <w:rsid w:val="00EB61D4"/>
    <w:rsid w:val="00EB7914"/>
    <w:rsid w:val="00EB7B44"/>
    <w:rsid w:val="00EC09E7"/>
    <w:rsid w:val="00EC175B"/>
    <w:rsid w:val="00EC1FF6"/>
    <w:rsid w:val="00EC206E"/>
    <w:rsid w:val="00EC2661"/>
    <w:rsid w:val="00EC3205"/>
    <w:rsid w:val="00EC4191"/>
    <w:rsid w:val="00EC4CD1"/>
    <w:rsid w:val="00EC4D92"/>
    <w:rsid w:val="00EC4FAB"/>
    <w:rsid w:val="00EC5116"/>
    <w:rsid w:val="00EC5144"/>
    <w:rsid w:val="00EC538A"/>
    <w:rsid w:val="00EC5EE2"/>
    <w:rsid w:val="00ED0D18"/>
    <w:rsid w:val="00ED106F"/>
    <w:rsid w:val="00ED14D5"/>
    <w:rsid w:val="00ED1DA6"/>
    <w:rsid w:val="00ED21BE"/>
    <w:rsid w:val="00ED227C"/>
    <w:rsid w:val="00ED25D9"/>
    <w:rsid w:val="00ED2B5B"/>
    <w:rsid w:val="00ED2DE9"/>
    <w:rsid w:val="00ED4C8D"/>
    <w:rsid w:val="00ED5468"/>
    <w:rsid w:val="00ED58CE"/>
    <w:rsid w:val="00ED7FE5"/>
    <w:rsid w:val="00EE0060"/>
    <w:rsid w:val="00EE04A6"/>
    <w:rsid w:val="00EE0D44"/>
    <w:rsid w:val="00EE1556"/>
    <w:rsid w:val="00EE29D6"/>
    <w:rsid w:val="00EE2C2A"/>
    <w:rsid w:val="00EE2EAC"/>
    <w:rsid w:val="00EE4211"/>
    <w:rsid w:val="00EE54F3"/>
    <w:rsid w:val="00EE5B31"/>
    <w:rsid w:val="00EE6DE3"/>
    <w:rsid w:val="00EE7463"/>
    <w:rsid w:val="00EE7AD0"/>
    <w:rsid w:val="00EE7DE8"/>
    <w:rsid w:val="00EF0A16"/>
    <w:rsid w:val="00EF0BB3"/>
    <w:rsid w:val="00EF0FC4"/>
    <w:rsid w:val="00EF242C"/>
    <w:rsid w:val="00EF313E"/>
    <w:rsid w:val="00EF38AA"/>
    <w:rsid w:val="00EF418E"/>
    <w:rsid w:val="00EF4C23"/>
    <w:rsid w:val="00EF4E54"/>
    <w:rsid w:val="00EF52BC"/>
    <w:rsid w:val="00EF5FDB"/>
    <w:rsid w:val="00F005DB"/>
    <w:rsid w:val="00F00D4F"/>
    <w:rsid w:val="00F01410"/>
    <w:rsid w:val="00F01904"/>
    <w:rsid w:val="00F021A5"/>
    <w:rsid w:val="00F02795"/>
    <w:rsid w:val="00F02C1A"/>
    <w:rsid w:val="00F02D0A"/>
    <w:rsid w:val="00F03436"/>
    <w:rsid w:val="00F041D8"/>
    <w:rsid w:val="00F04290"/>
    <w:rsid w:val="00F04332"/>
    <w:rsid w:val="00F047A7"/>
    <w:rsid w:val="00F050CB"/>
    <w:rsid w:val="00F0530E"/>
    <w:rsid w:val="00F057D8"/>
    <w:rsid w:val="00F07FBA"/>
    <w:rsid w:val="00F1052F"/>
    <w:rsid w:val="00F105EF"/>
    <w:rsid w:val="00F1064B"/>
    <w:rsid w:val="00F10CE1"/>
    <w:rsid w:val="00F11666"/>
    <w:rsid w:val="00F11873"/>
    <w:rsid w:val="00F120AE"/>
    <w:rsid w:val="00F120F6"/>
    <w:rsid w:val="00F12262"/>
    <w:rsid w:val="00F129C1"/>
    <w:rsid w:val="00F13742"/>
    <w:rsid w:val="00F13D36"/>
    <w:rsid w:val="00F1455E"/>
    <w:rsid w:val="00F17496"/>
    <w:rsid w:val="00F1752E"/>
    <w:rsid w:val="00F2015E"/>
    <w:rsid w:val="00F2034F"/>
    <w:rsid w:val="00F20E22"/>
    <w:rsid w:val="00F2158F"/>
    <w:rsid w:val="00F21CB8"/>
    <w:rsid w:val="00F2225D"/>
    <w:rsid w:val="00F2258C"/>
    <w:rsid w:val="00F22B24"/>
    <w:rsid w:val="00F24D35"/>
    <w:rsid w:val="00F25B26"/>
    <w:rsid w:val="00F260CB"/>
    <w:rsid w:val="00F26948"/>
    <w:rsid w:val="00F26DBF"/>
    <w:rsid w:val="00F3050F"/>
    <w:rsid w:val="00F30EA0"/>
    <w:rsid w:val="00F30ED0"/>
    <w:rsid w:val="00F30FD0"/>
    <w:rsid w:val="00F315C6"/>
    <w:rsid w:val="00F31A79"/>
    <w:rsid w:val="00F3326F"/>
    <w:rsid w:val="00F33B74"/>
    <w:rsid w:val="00F345AE"/>
    <w:rsid w:val="00F378E2"/>
    <w:rsid w:val="00F379D8"/>
    <w:rsid w:val="00F37C22"/>
    <w:rsid w:val="00F41A9A"/>
    <w:rsid w:val="00F41BB5"/>
    <w:rsid w:val="00F42893"/>
    <w:rsid w:val="00F42B84"/>
    <w:rsid w:val="00F43D10"/>
    <w:rsid w:val="00F449CA"/>
    <w:rsid w:val="00F44DB2"/>
    <w:rsid w:val="00F45F51"/>
    <w:rsid w:val="00F4638A"/>
    <w:rsid w:val="00F47218"/>
    <w:rsid w:val="00F473A3"/>
    <w:rsid w:val="00F4791E"/>
    <w:rsid w:val="00F47AED"/>
    <w:rsid w:val="00F47E54"/>
    <w:rsid w:val="00F50CFE"/>
    <w:rsid w:val="00F51961"/>
    <w:rsid w:val="00F523A6"/>
    <w:rsid w:val="00F5255E"/>
    <w:rsid w:val="00F533D5"/>
    <w:rsid w:val="00F534BF"/>
    <w:rsid w:val="00F5441A"/>
    <w:rsid w:val="00F5511A"/>
    <w:rsid w:val="00F55A11"/>
    <w:rsid w:val="00F55B40"/>
    <w:rsid w:val="00F561D8"/>
    <w:rsid w:val="00F566A2"/>
    <w:rsid w:val="00F56A09"/>
    <w:rsid w:val="00F56A40"/>
    <w:rsid w:val="00F57441"/>
    <w:rsid w:val="00F57A52"/>
    <w:rsid w:val="00F60DAD"/>
    <w:rsid w:val="00F623B7"/>
    <w:rsid w:val="00F62556"/>
    <w:rsid w:val="00F62B7E"/>
    <w:rsid w:val="00F631C5"/>
    <w:rsid w:val="00F6346A"/>
    <w:rsid w:val="00F635F5"/>
    <w:rsid w:val="00F6441B"/>
    <w:rsid w:val="00F6523B"/>
    <w:rsid w:val="00F713F3"/>
    <w:rsid w:val="00F7146A"/>
    <w:rsid w:val="00F7302E"/>
    <w:rsid w:val="00F730FA"/>
    <w:rsid w:val="00F74866"/>
    <w:rsid w:val="00F74F3B"/>
    <w:rsid w:val="00F753CB"/>
    <w:rsid w:val="00F76055"/>
    <w:rsid w:val="00F76277"/>
    <w:rsid w:val="00F76D02"/>
    <w:rsid w:val="00F8008E"/>
    <w:rsid w:val="00F80D83"/>
    <w:rsid w:val="00F81661"/>
    <w:rsid w:val="00F81779"/>
    <w:rsid w:val="00F82946"/>
    <w:rsid w:val="00F82F84"/>
    <w:rsid w:val="00F83084"/>
    <w:rsid w:val="00F83085"/>
    <w:rsid w:val="00F843F7"/>
    <w:rsid w:val="00F84BB6"/>
    <w:rsid w:val="00F84EAE"/>
    <w:rsid w:val="00F84F11"/>
    <w:rsid w:val="00F85FB6"/>
    <w:rsid w:val="00F8633C"/>
    <w:rsid w:val="00F869AB"/>
    <w:rsid w:val="00F86F4A"/>
    <w:rsid w:val="00F87B20"/>
    <w:rsid w:val="00F92060"/>
    <w:rsid w:val="00F92B6E"/>
    <w:rsid w:val="00F92F11"/>
    <w:rsid w:val="00F9313D"/>
    <w:rsid w:val="00F93CAE"/>
    <w:rsid w:val="00F93E39"/>
    <w:rsid w:val="00F9415B"/>
    <w:rsid w:val="00F95C29"/>
    <w:rsid w:val="00F95EA3"/>
    <w:rsid w:val="00F965B3"/>
    <w:rsid w:val="00F966AC"/>
    <w:rsid w:val="00F967BE"/>
    <w:rsid w:val="00F97941"/>
    <w:rsid w:val="00F97D7A"/>
    <w:rsid w:val="00FA09B9"/>
    <w:rsid w:val="00FA0AE5"/>
    <w:rsid w:val="00FA1AB3"/>
    <w:rsid w:val="00FA1AE4"/>
    <w:rsid w:val="00FA26D1"/>
    <w:rsid w:val="00FA3000"/>
    <w:rsid w:val="00FA325E"/>
    <w:rsid w:val="00FA354B"/>
    <w:rsid w:val="00FA3606"/>
    <w:rsid w:val="00FA462D"/>
    <w:rsid w:val="00FA46E3"/>
    <w:rsid w:val="00FA4983"/>
    <w:rsid w:val="00FA4A86"/>
    <w:rsid w:val="00FA574A"/>
    <w:rsid w:val="00FA6018"/>
    <w:rsid w:val="00FA725F"/>
    <w:rsid w:val="00FA7BB3"/>
    <w:rsid w:val="00FB058A"/>
    <w:rsid w:val="00FB0767"/>
    <w:rsid w:val="00FB15E0"/>
    <w:rsid w:val="00FB33E7"/>
    <w:rsid w:val="00FB374B"/>
    <w:rsid w:val="00FB4C0E"/>
    <w:rsid w:val="00FB4F86"/>
    <w:rsid w:val="00FB589C"/>
    <w:rsid w:val="00FB5C20"/>
    <w:rsid w:val="00FB63F7"/>
    <w:rsid w:val="00FB64B8"/>
    <w:rsid w:val="00FB66B7"/>
    <w:rsid w:val="00FB77EE"/>
    <w:rsid w:val="00FB793B"/>
    <w:rsid w:val="00FC1B21"/>
    <w:rsid w:val="00FC2D36"/>
    <w:rsid w:val="00FC340E"/>
    <w:rsid w:val="00FC3795"/>
    <w:rsid w:val="00FC5817"/>
    <w:rsid w:val="00FC632B"/>
    <w:rsid w:val="00FC63D5"/>
    <w:rsid w:val="00FC647B"/>
    <w:rsid w:val="00FC6555"/>
    <w:rsid w:val="00FC6651"/>
    <w:rsid w:val="00FC67B8"/>
    <w:rsid w:val="00FC7B55"/>
    <w:rsid w:val="00FD020A"/>
    <w:rsid w:val="00FD0246"/>
    <w:rsid w:val="00FD048C"/>
    <w:rsid w:val="00FD09AE"/>
    <w:rsid w:val="00FD2682"/>
    <w:rsid w:val="00FD2970"/>
    <w:rsid w:val="00FD2D93"/>
    <w:rsid w:val="00FD3854"/>
    <w:rsid w:val="00FD4E3E"/>
    <w:rsid w:val="00FD549F"/>
    <w:rsid w:val="00FD5E34"/>
    <w:rsid w:val="00FD644E"/>
    <w:rsid w:val="00FD7553"/>
    <w:rsid w:val="00FE038C"/>
    <w:rsid w:val="00FE0F4D"/>
    <w:rsid w:val="00FE1057"/>
    <w:rsid w:val="00FE4505"/>
    <w:rsid w:val="00FE4C6D"/>
    <w:rsid w:val="00FE5D85"/>
    <w:rsid w:val="00FE6615"/>
    <w:rsid w:val="00FE66A3"/>
    <w:rsid w:val="00FE7290"/>
    <w:rsid w:val="00FE7915"/>
    <w:rsid w:val="00FF0048"/>
    <w:rsid w:val="00FF00E4"/>
    <w:rsid w:val="00FF0112"/>
    <w:rsid w:val="00FF0A9C"/>
    <w:rsid w:val="00FF0C7F"/>
    <w:rsid w:val="00FF187D"/>
    <w:rsid w:val="00FF1F20"/>
    <w:rsid w:val="00FF2127"/>
    <w:rsid w:val="00FF2A94"/>
    <w:rsid w:val="00FF326D"/>
    <w:rsid w:val="00FF3A2B"/>
    <w:rsid w:val="00FF3C19"/>
    <w:rsid w:val="00FF4489"/>
    <w:rsid w:val="00FF4966"/>
    <w:rsid w:val="00FF49E0"/>
    <w:rsid w:val="00FF505E"/>
    <w:rsid w:val="00FF59CB"/>
    <w:rsid w:val="00FF6B1D"/>
    <w:rsid w:val="00FF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,"/>
  <w:listSeparator w:val=";"/>
  <w14:docId w14:val="6CE54B3F"/>
  <w15:docId w15:val="{9F30A5B4-278A-48AF-BE74-C2E4BB4B0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7508FE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aliases w:val="number,SUPERS,Footnote Reference Superscript,stylish,Footnote symbol,BVI fnr,-E Fußnotenzeichen,Source Reference,Footnote reference number,note TESI,Times 10 Point,Exposant 3 Point,Ref,de nota al pie,EN Footnote Reference,Footnote"/>
    <w:uiPriority w:val="99"/>
    <w:qFormat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paragraph" w:customStyle="1" w:styleId="Default">
    <w:name w:val="Default"/>
    <w:rsid w:val="00214A9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semiHidden/>
    <w:rsid w:val="007508FE"/>
    <w:rPr>
      <w:rFonts w:ascii="Arial" w:hAnsi="Arial" w:cs="Arial"/>
      <w:sz w:val="28"/>
      <w:szCs w:val="22"/>
    </w:rPr>
  </w:style>
  <w:style w:type="paragraph" w:styleId="Listenabsatz">
    <w:name w:val="List Paragraph"/>
    <w:basedOn w:val="Standard"/>
    <w:uiPriority w:val="34"/>
    <w:qFormat/>
    <w:rsid w:val="00FA574A"/>
    <w:pPr>
      <w:ind w:left="720"/>
      <w:contextualSpacing/>
    </w:pPr>
  </w:style>
  <w:style w:type="character" w:customStyle="1" w:styleId="StandardkursivnurWort">
    <w:name w:val="Standard kursiv nur Wort"/>
    <w:basedOn w:val="Absatz-Standardschriftart"/>
    <w:uiPriority w:val="1"/>
    <w:qFormat/>
    <w:rsid w:val="004F1DA2"/>
    <w:rPr>
      <w:rFonts w:ascii="Verdana" w:hAnsi="Verdana"/>
      <w:i/>
      <w:sz w:val="20"/>
    </w:rPr>
  </w:style>
  <w:style w:type="paragraph" w:customStyle="1" w:styleId="AufzhlungPunkt1">
    <w:name w:val="Aufzählung Punkt 1"/>
    <w:basedOn w:val="Standard"/>
    <w:link w:val="AufzhlungPunkt1Zchn"/>
    <w:qFormat/>
    <w:rsid w:val="001F5753"/>
    <w:pPr>
      <w:numPr>
        <w:numId w:val="1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76" w:lineRule="auto"/>
      <w:ind w:left="426" w:hanging="426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1F5753"/>
    <w:rPr>
      <w:rFonts w:ascii="Verdana" w:eastAsiaTheme="minorEastAsia" w:hAnsi="Verdana" w:cstheme="minorBidi"/>
      <w:lang w:eastAsia="ja-JP"/>
    </w:rPr>
  </w:style>
  <w:style w:type="numbering" w:customStyle="1" w:styleId="Formatvorlage7">
    <w:name w:val="Formatvorlage7"/>
    <w:uiPriority w:val="99"/>
    <w:rsid w:val="00A214B4"/>
    <w:pPr>
      <w:numPr>
        <w:numId w:val="2"/>
      </w:numPr>
    </w:pPr>
  </w:style>
  <w:style w:type="paragraph" w:customStyle="1" w:styleId="b1">
    <w:name w:val="Üb 1"/>
    <w:basedOn w:val="Listenabsatz"/>
    <w:next w:val="Standard"/>
    <w:qFormat/>
    <w:rsid w:val="005667A0"/>
    <w:pPr>
      <w:keepNext/>
      <w:numPr>
        <w:numId w:val="16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before="360" w:after="120" w:line="288" w:lineRule="auto"/>
      <w:contextualSpacing w:val="0"/>
      <w:jc w:val="both"/>
      <w:textAlignment w:val="auto"/>
      <w:outlineLvl w:val="0"/>
    </w:pPr>
    <w:rPr>
      <w:rFonts w:ascii="Verdana" w:eastAsiaTheme="minorEastAsia" w:hAnsi="Verdana" w:cstheme="minorBidi"/>
      <w:b/>
      <w:lang w:eastAsia="ja-JP"/>
    </w:rPr>
  </w:style>
  <w:style w:type="paragraph" w:customStyle="1" w:styleId="b2">
    <w:name w:val="Üb 2"/>
    <w:basedOn w:val="b1"/>
    <w:next w:val="Standard"/>
    <w:qFormat/>
    <w:rsid w:val="005667A0"/>
    <w:pPr>
      <w:numPr>
        <w:ilvl w:val="1"/>
      </w:numPr>
      <w:spacing w:before="240"/>
      <w:outlineLvl w:val="1"/>
    </w:pPr>
    <w:rPr>
      <w:sz w:val="20"/>
    </w:rPr>
  </w:style>
  <w:style w:type="paragraph" w:customStyle="1" w:styleId="b3">
    <w:name w:val="Üb 3"/>
    <w:basedOn w:val="Listenabsatz"/>
    <w:next w:val="Standard"/>
    <w:link w:val="b3Zchn"/>
    <w:qFormat/>
    <w:rsid w:val="005667A0"/>
    <w:pPr>
      <w:keepNext/>
      <w:numPr>
        <w:ilvl w:val="2"/>
        <w:numId w:val="16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before="240" w:after="120" w:line="288" w:lineRule="auto"/>
      <w:contextualSpacing w:val="0"/>
      <w:jc w:val="both"/>
      <w:textAlignment w:val="auto"/>
      <w:outlineLvl w:val="2"/>
    </w:pPr>
    <w:rPr>
      <w:rFonts w:ascii="Verdana" w:eastAsiaTheme="minorEastAsia" w:hAnsi="Verdana" w:cstheme="minorBidi"/>
      <w:b/>
      <w:sz w:val="20"/>
      <w:szCs w:val="20"/>
      <w:lang w:eastAsia="ja-JP"/>
    </w:rPr>
  </w:style>
  <w:style w:type="paragraph" w:customStyle="1" w:styleId="b4">
    <w:name w:val="Üb 4"/>
    <w:basedOn w:val="b3"/>
    <w:next w:val="Standard"/>
    <w:link w:val="b4Zchn"/>
    <w:qFormat/>
    <w:rsid w:val="005667A0"/>
    <w:pPr>
      <w:numPr>
        <w:ilvl w:val="3"/>
      </w:numPr>
      <w:outlineLvl w:val="3"/>
    </w:pPr>
  </w:style>
  <w:style w:type="paragraph" w:customStyle="1" w:styleId="b5">
    <w:name w:val="Üb 5"/>
    <w:basedOn w:val="b4"/>
    <w:next w:val="Standard"/>
    <w:qFormat/>
    <w:rsid w:val="005667A0"/>
    <w:pPr>
      <w:numPr>
        <w:ilvl w:val="4"/>
      </w:numPr>
      <w:tabs>
        <w:tab w:val="num" w:pos="360"/>
      </w:tabs>
      <w:outlineLvl w:val="4"/>
    </w:pPr>
  </w:style>
  <w:style w:type="character" w:customStyle="1" w:styleId="b4Zchn">
    <w:name w:val="Üb 4 Zchn"/>
    <w:basedOn w:val="Absatz-Standardschriftart"/>
    <w:link w:val="b4"/>
    <w:rsid w:val="005667A0"/>
    <w:rPr>
      <w:rFonts w:ascii="Verdana" w:eastAsiaTheme="minorEastAsia" w:hAnsi="Verdana" w:cstheme="minorBidi"/>
      <w:b/>
      <w:lang w:eastAsia="ja-JP"/>
    </w:rPr>
  </w:style>
  <w:style w:type="paragraph" w:customStyle="1" w:styleId="b6">
    <w:name w:val="Üb 6"/>
    <w:basedOn w:val="b5"/>
    <w:next w:val="Standard"/>
    <w:qFormat/>
    <w:rsid w:val="005667A0"/>
    <w:pPr>
      <w:numPr>
        <w:ilvl w:val="5"/>
      </w:numPr>
      <w:tabs>
        <w:tab w:val="num" w:pos="360"/>
      </w:tabs>
      <w:outlineLvl w:val="5"/>
    </w:pPr>
  </w:style>
  <w:style w:type="paragraph" w:customStyle="1" w:styleId="AufzhlungBuchstabe">
    <w:name w:val="Aufzählung Buchstabe"/>
    <w:basedOn w:val="b2"/>
    <w:qFormat/>
    <w:rsid w:val="005667A0"/>
    <w:pPr>
      <w:keepNext w:val="0"/>
      <w:numPr>
        <w:ilvl w:val="6"/>
      </w:numPr>
      <w:spacing w:before="0" w:after="0"/>
      <w:outlineLvl w:val="9"/>
    </w:pPr>
    <w:rPr>
      <w:b w:val="0"/>
    </w:rPr>
  </w:style>
  <w:style w:type="paragraph" w:customStyle="1" w:styleId="AufzhlungBuchstabeFett">
    <w:name w:val="Aufzählung Buchstabe Fett"/>
    <w:basedOn w:val="AufzhlungBuchstabe"/>
    <w:rsid w:val="005667A0"/>
    <w:pPr>
      <w:numPr>
        <w:ilvl w:val="8"/>
      </w:numPr>
    </w:pPr>
    <w:rPr>
      <w:b/>
      <w:bCs/>
    </w:rPr>
  </w:style>
  <w:style w:type="paragraph" w:customStyle="1" w:styleId="AufzhlungBuchstabeKursiv">
    <w:name w:val="Aufzählung Buchstabe Kursiv"/>
    <w:basedOn w:val="AufzhlungBuchstabe"/>
    <w:rsid w:val="005667A0"/>
    <w:pPr>
      <w:numPr>
        <w:ilvl w:val="7"/>
      </w:numPr>
    </w:pPr>
    <w:rPr>
      <w:i/>
      <w:iCs/>
    </w:rPr>
  </w:style>
  <w:style w:type="paragraph" w:styleId="Titel">
    <w:name w:val="Title"/>
    <w:basedOn w:val="Standard"/>
    <w:next w:val="Standard"/>
    <w:link w:val="TitelZchn"/>
    <w:qFormat/>
    <w:rsid w:val="00F566A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F566A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3Zchn">
    <w:name w:val="Üb 3 Zchn"/>
    <w:basedOn w:val="Absatz-Standardschriftart"/>
    <w:link w:val="b3"/>
    <w:rsid w:val="00467271"/>
    <w:rPr>
      <w:rFonts w:ascii="Verdana" w:eastAsiaTheme="minorEastAsia" w:hAnsi="Verdana" w:cstheme="minorBidi"/>
      <w:b/>
      <w:lang w:eastAsia="ja-JP"/>
    </w:rPr>
  </w:style>
  <w:style w:type="paragraph" w:styleId="KeinLeerraum">
    <w:name w:val="No Spacing"/>
    <w:uiPriority w:val="1"/>
    <w:qFormat/>
    <w:rsid w:val="00B6557A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character" w:styleId="Kommentarzeichen">
    <w:name w:val="annotation reference"/>
    <w:basedOn w:val="Absatz-Standardschriftart"/>
    <w:semiHidden/>
    <w:unhideWhenUsed/>
    <w:rsid w:val="00894A3E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894A3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894A3E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894A3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894A3E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45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groeger\Documents\8569_Top100-Klimaengel\Musterdokumente\Anlage%201a%20zum%20Vertrag%20nach%20RA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BC4DB-B479-4578-ACD0-2DEBA4975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1a zum Vertrag nach RAL</Template>
  <TotalTime>0</TotalTime>
  <Pages>7</Pages>
  <Words>915</Words>
  <Characters>5765</Characters>
  <Application>Microsoft Office Word</Application>
  <DocSecurity>4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6667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j.groeger</dc:creator>
  <cp:lastModifiedBy>Buttner, Henrike</cp:lastModifiedBy>
  <cp:revision>2</cp:revision>
  <cp:lastPrinted>2017-11-29T09:00:00Z</cp:lastPrinted>
  <dcterms:created xsi:type="dcterms:W3CDTF">2021-05-18T10:13:00Z</dcterms:created>
  <dcterms:modified xsi:type="dcterms:W3CDTF">2021-05-18T10:13:00Z</dcterms:modified>
</cp:coreProperties>
</file>